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52A6A" w14:textId="77777777" w:rsidR="0073296D" w:rsidRPr="009A0A69" w:rsidRDefault="002B1B2C" w:rsidP="00286567">
      <w:pPr>
        <w:ind w:left="720" w:hanging="720"/>
        <w:jc w:val="center"/>
        <w:rPr>
          <w:rFonts w:ascii="Garamond" w:hAnsi="Garamond"/>
          <w:b/>
          <w:sz w:val="22"/>
        </w:rPr>
      </w:pPr>
      <w:r w:rsidRPr="009A0A69">
        <w:rPr>
          <w:rFonts w:ascii="Garamond" w:hAnsi="Garamond"/>
          <w:b/>
          <w:sz w:val="22"/>
        </w:rPr>
        <w:t>ATTACHMENT A1</w:t>
      </w:r>
    </w:p>
    <w:p w14:paraId="52D902B1" w14:textId="77777777"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14:paraId="6A492680" w14:textId="77777777"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p>
    <w:p w14:paraId="1356F36A" w14:textId="77777777" w:rsidR="009625ED" w:rsidRPr="009A0A69" w:rsidRDefault="009625ED" w:rsidP="00286567">
      <w:pPr>
        <w:rPr>
          <w:rFonts w:ascii="Garamond" w:hAnsi="Garamond"/>
          <w:b/>
          <w:color w:val="0000FF"/>
          <w:sz w:val="22"/>
        </w:rPr>
      </w:pPr>
    </w:p>
    <w:p w14:paraId="09C4E71A" w14:textId="596773A4" w:rsidR="00F707EC" w:rsidRPr="00CA076A" w:rsidRDefault="009625ED" w:rsidP="00286567">
      <w:pPr>
        <w:rPr>
          <w:rFonts w:ascii="Garamond" w:hAnsi="Garamond"/>
          <w:sz w:val="22"/>
          <w:szCs w:val="22"/>
        </w:rPr>
      </w:pPr>
      <w:r w:rsidRPr="00CA076A">
        <w:rPr>
          <w:rFonts w:ascii="Garamond" w:hAnsi="Garamond"/>
          <w:sz w:val="22"/>
          <w:szCs w:val="22"/>
        </w:rPr>
        <w:t xml:space="preserve">In accordance with </w:t>
      </w:r>
      <w:r w:rsidR="002B1B2C" w:rsidRPr="00CA076A">
        <w:rPr>
          <w:rFonts w:ascii="Garamond" w:hAnsi="Garamond"/>
          <w:sz w:val="22"/>
          <w:szCs w:val="22"/>
        </w:rPr>
        <w:t xml:space="preserve">Section 1.22 </w:t>
      </w:r>
      <w:r w:rsidR="002B1B2C" w:rsidRPr="00E21B8B">
        <w:rPr>
          <w:rFonts w:ascii="Garamond" w:hAnsi="Garamond"/>
          <w:sz w:val="22"/>
          <w:szCs w:val="22"/>
        </w:rPr>
        <w:t xml:space="preserve">of </w:t>
      </w:r>
      <w:r w:rsidR="002B1B2C" w:rsidRPr="00956E29">
        <w:rPr>
          <w:rFonts w:ascii="Garamond" w:hAnsi="Garamond"/>
          <w:sz w:val="22"/>
          <w:szCs w:val="22"/>
        </w:rPr>
        <w:t>RF</w:t>
      </w:r>
      <w:r w:rsidR="00B8617A" w:rsidRPr="00956E29">
        <w:rPr>
          <w:rFonts w:ascii="Garamond" w:hAnsi="Garamond"/>
          <w:sz w:val="22"/>
          <w:szCs w:val="22"/>
        </w:rPr>
        <w:t>P</w:t>
      </w:r>
      <w:r w:rsidR="002B1B2C" w:rsidRPr="00956E29">
        <w:rPr>
          <w:rFonts w:ascii="Garamond" w:hAnsi="Garamond"/>
          <w:sz w:val="22"/>
          <w:szCs w:val="22"/>
        </w:rPr>
        <w:t xml:space="preserve"> </w:t>
      </w:r>
      <w:r w:rsidR="00831754">
        <w:rPr>
          <w:rFonts w:ascii="Garamond" w:hAnsi="Garamond"/>
          <w:sz w:val="22"/>
          <w:szCs w:val="22"/>
        </w:rPr>
        <w:t>0000000748</w:t>
      </w:r>
      <w:r w:rsidRPr="00CA076A">
        <w:rPr>
          <w:rFonts w:ascii="Garamond" w:hAnsi="Garamond"/>
          <w:sz w:val="22"/>
          <w:szCs w:val="22"/>
        </w:rPr>
        <w:t xml:space="preserve">, the respondent </w:t>
      </w:r>
      <w:r w:rsidR="001A39DF" w:rsidRPr="00CA076A">
        <w:rPr>
          <w:rFonts w:ascii="Garamond" w:hAnsi="Garamond"/>
          <w:sz w:val="22"/>
          <w:szCs w:val="22"/>
        </w:rPr>
        <w:t xml:space="preserve">is expected to </w:t>
      </w:r>
      <w:r w:rsidRPr="00CA076A">
        <w:rPr>
          <w:rFonts w:ascii="Garamond" w:hAnsi="Garamond"/>
          <w:sz w:val="22"/>
          <w:szCs w:val="22"/>
        </w:rPr>
        <w:t xml:space="preserve">submit with its proposal </w:t>
      </w:r>
      <w:r w:rsidR="00081052" w:rsidRPr="00CA076A">
        <w:rPr>
          <w:rFonts w:ascii="Garamond" w:hAnsi="Garamond"/>
          <w:sz w:val="22"/>
          <w:szCs w:val="22"/>
        </w:rPr>
        <w:t>a</w:t>
      </w:r>
      <w:r w:rsidR="00157E88" w:rsidRPr="00CA076A">
        <w:rPr>
          <w:rFonts w:ascii="Garamond" w:hAnsi="Garamond"/>
          <w:sz w:val="22"/>
          <w:szCs w:val="22"/>
        </w:rPr>
        <w:t>n I</w:t>
      </w:r>
      <w:r w:rsidR="00081052" w:rsidRPr="00CA076A">
        <w:rPr>
          <w:rFonts w:ascii="Garamond" w:hAnsi="Garamond"/>
          <w:sz w:val="22"/>
          <w:szCs w:val="22"/>
        </w:rPr>
        <w:t xml:space="preserve">ndiana </w:t>
      </w:r>
      <w:r w:rsidR="00157E88" w:rsidRPr="00CA076A">
        <w:rPr>
          <w:rFonts w:ascii="Garamond" w:hAnsi="Garamond"/>
          <w:sz w:val="22"/>
          <w:szCs w:val="22"/>
        </w:rPr>
        <w:t>V</w:t>
      </w:r>
      <w:r w:rsidR="000875D1" w:rsidRPr="00CA076A">
        <w:rPr>
          <w:rFonts w:ascii="Garamond" w:hAnsi="Garamond"/>
          <w:sz w:val="22"/>
          <w:szCs w:val="22"/>
        </w:rPr>
        <w:t>eteran Owned Small</w:t>
      </w:r>
      <w:r w:rsidR="00081052" w:rsidRPr="00CA076A">
        <w:rPr>
          <w:rFonts w:ascii="Garamond" w:hAnsi="Garamond"/>
          <w:sz w:val="22"/>
          <w:szCs w:val="22"/>
        </w:rPr>
        <w:t xml:space="preserve"> </w:t>
      </w:r>
      <w:r w:rsidR="00157E88" w:rsidRPr="00CA076A">
        <w:rPr>
          <w:rFonts w:ascii="Garamond" w:hAnsi="Garamond"/>
          <w:sz w:val="22"/>
          <w:szCs w:val="22"/>
        </w:rPr>
        <w:t>B</w:t>
      </w:r>
      <w:r w:rsidR="000875D1" w:rsidRPr="00CA076A">
        <w:rPr>
          <w:rFonts w:ascii="Garamond" w:hAnsi="Garamond"/>
          <w:sz w:val="22"/>
          <w:szCs w:val="22"/>
        </w:rPr>
        <w:t>usiness</w:t>
      </w:r>
      <w:r w:rsidR="00081052" w:rsidRPr="00CA076A">
        <w:rPr>
          <w:rFonts w:ascii="Garamond" w:hAnsi="Garamond"/>
          <w:sz w:val="22"/>
          <w:szCs w:val="22"/>
        </w:rPr>
        <w:t xml:space="preserve"> (</w:t>
      </w:r>
      <w:r w:rsidR="003213F6" w:rsidRPr="00CA076A">
        <w:rPr>
          <w:rFonts w:ascii="Garamond" w:hAnsi="Garamond"/>
          <w:sz w:val="22"/>
          <w:szCs w:val="22"/>
        </w:rPr>
        <w:t>IVOSB</w:t>
      </w:r>
      <w:r w:rsidR="00081052" w:rsidRPr="00CA076A">
        <w:rPr>
          <w:rFonts w:ascii="Garamond" w:hAnsi="Garamond"/>
          <w:sz w:val="22"/>
          <w:szCs w:val="22"/>
        </w:rPr>
        <w:t>) RFP</w:t>
      </w:r>
      <w:r w:rsidR="00157E88" w:rsidRPr="00CA076A">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The Form</w:t>
      </w:r>
      <w:r w:rsidR="002D1E62">
        <w:rPr>
          <w:rFonts w:ascii="Garamond" w:hAnsi="Garamond"/>
          <w:sz w:val="22"/>
          <w:szCs w:val="22"/>
        </w:rPr>
        <w:t>(s)</w:t>
      </w:r>
      <w:r w:rsidRPr="00CA076A">
        <w:rPr>
          <w:rFonts w:ascii="Garamond" w:hAnsi="Garamond"/>
          <w:sz w:val="22"/>
          <w:szCs w:val="22"/>
        </w:rPr>
        <w:t xml:space="preserve">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(es)</w:t>
      </w:r>
      <w:r w:rsidRPr="00CA076A">
        <w:rPr>
          <w:rFonts w:ascii="Garamond" w:hAnsi="Garamond"/>
          <w:sz w:val="22"/>
          <w:szCs w:val="22"/>
        </w:rPr>
        <w:t xml:space="preserve"> listed in the </w:t>
      </w:r>
      <w:hyperlink r:id="rId10" w:tgtFrame="_blank" w:tooltip="VA OSDBU" w:history="1">
        <w:r w:rsidR="005F2B09" w:rsidRPr="00CA076A">
          <w:rPr>
            <w:rStyle w:val="Hyperlink"/>
            <w:rFonts w:ascii="Garamond" w:hAnsi="Garamond"/>
            <w:sz w:val="22"/>
            <w:szCs w:val="22"/>
          </w:rPr>
          <w:t>VA OSDBU</w:t>
        </w:r>
      </w:hyperlink>
      <w:r w:rsidR="005F2B09" w:rsidRPr="00CA076A">
        <w:rPr>
          <w:rStyle w:val="Hyperlink"/>
          <w:rFonts w:ascii="Garamond" w:hAnsi="Garamond"/>
          <w:sz w:val="22"/>
          <w:szCs w:val="22"/>
          <w:u w:val="none"/>
        </w:rPr>
        <w:t xml:space="preserve">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w:t>
      </w:r>
      <w:r w:rsidR="00975B51">
        <w:rPr>
          <w:rFonts w:ascii="Garamond" w:hAnsi="Garamond"/>
          <w:sz w:val="22"/>
          <w:szCs w:val="22"/>
        </w:rPr>
        <w:t>shown</w:t>
      </w:r>
      <w:r w:rsidR="00157E88" w:rsidRPr="00CA076A">
        <w:rPr>
          <w:rFonts w:ascii="Garamond" w:hAnsi="Garamond"/>
          <w:sz w:val="22"/>
          <w:szCs w:val="22"/>
        </w:rPr>
        <w:t xml:space="preserve"> at </w:t>
      </w:r>
      <w:hyperlink r:id="rId11" w:history="1">
        <w:r w:rsidR="00975B51" w:rsidRPr="004C554E">
          <w:rPr>
            <w:rStyle w:val="Hyperlink"/>
            <w:rFonts w:ascii="Garamond" w:hAnsi="Garamond"/>
            <w:sz w:val="22"/>
            <w:szCs w:val="22"/>
          </w:rPr>
          <w:t>https://www.in.gov/idoa/2862.htm</w:t>
        </w:r>
      </w:hyperlink>
      <w:r w:rsidR="00157E88" w:rsidRPr="00CA076A">
        <w:rPr>
          <w:rFonts w:ascii="Garamond" w:hAnsi="Garamond"/>
          <w:sz w:val="22"/>
          <w:szCs w:val="22"/>
        </w:rPr>
        <w:t>.</w:t>
      </w:r>
    </w:p>
    <w:p w14:paraId="61E28FC2" w14:textId="77777777" w:rsidR="00157E88" w:rsidRPr="00CA076A" w:rsidRDefault="00157E88" w:rsidP="00286567">
      <w:pPr>
        <w:rPr>
          <w:rFonts w:ascii="Garamond" w:hAnsi="Garamond"/>
          <w:sz w:val="18"/>
          <w:szCs w:val="22"/>
        </w:rPr>
      </w:pPr>
    </w:p>
    <w:p w14:paraId="4BB1F1F9"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CA076A">
        <w:rPr>
          <w:rFonts w:ascii="Garamond" w:hAnsi="Garamond" w:cs="Calibri"/>
          <w:color w:val="000000"/>
          <w:sz w:val="22"/>
          <w:szCs w:val="22"/>
        </w:rPr>
        <w:t>The amount entered in “</w:t>
      </w:r>
      <w:r w:rsidRPr="00CA076A">
        <w:rPr>
          <w:rFonts w:ascii="Garamond" w:hAnsi="Garamond" w:cs="Calibri"/>
          <w:b/>
          <w:sz w:val="22"/>
          <w:szCs w:val="22"/>
        </w:rPr>
        <w:t>TOTAL BID AMOUNT</w:t>
      </w:r>
      <w:r w:rsidRPr="00CA076A">
        <w:rPr>
          <w:rFonts w:ascii="Garamond" w:hAnsi="Garamond" w:cs="Calibri"/>
          <w:color w:val="000000"/>
          <w:sz w:val="22"/>
          <w:szCs w:val="22"/>
        </w:rPr>
        <w:t xml:space="preserve">” should match the amount entered in the </w:t>
      </w:r>
      <w:r w:rsidRPr="00CA076A">
        <w:rPr>
          <w:rFonts w:ascii="Garamond" w:hAnsi="Garamond" w:cs="Calibri"/>
          <w:sz w:val="22"/>
          <w:szCs w:val="22"/>
        </w:rPr>
        <w:t>Attachment D</w:t>
      </w:r>
      <w:r w:rsidRPr="00CA076A">
        <w:rPr>
          <w:rFonts w:ascii="Garamond" w:hAnsi="Garamond" w:cs="Calibri"/>
          <w:color w:val="000000"/>
          <w:sz w:val="22"/>
          <w:szCs w:val="22"/>
        </w:rPr>
        <w:t>, Cost Proposal Template.</w:t>
      </w:r>
    </w:p>
    <w:p w14:paraId="049CB7E6" w14:textId="77777777" w:rsidR="00CA076A" w:rsidRPr="00CA076A" w:rsidRDefault="00CA076A" w:rsidP="00CA076A">
      <w:pPr>
        <w:rPr>
          <w:rFonts w:ascii="Garamond" w:hAnsi="Garamond" w:cs="Calibri"/>
          <w:sz w:val="18"/>
          <w:szCs w:val="22"/>
        </w:rPr>
      </w:pPr>
    </w:p>
    <w:p w14:paraId="0B47AF40" w14:textId="48838E25"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 xml:space="preserve">If the vendor responding to the RFP is an IVOSB certified entity, the letter confirming same should be submitted with their response. IDOA will verify the certification but will not check for it.  </w:t>
      </w:r>
      <w:r w:rsidR="00543CB4" w:rsidRPr="00CA076A">
        <w:rPr>
          <w:rFonts w:ascii="Garamond" w:hAnsi="Garamond" w:cs="Calibri"/>
          <w:color w:val="000000"/>
          <w:sz w:val="22"/>
          <w:szCs w:val="22"/>
        </w:rPr>
        <w:t>Therefore,</w:t>
      </w:r>
      <w:r w:rsidRPr="00CA076A">
        <w:rPr>
          <w:rFonts w:ascii="Garamond" w:hAnsi="Garamond" w:cs="Calibri"/>
          <w:color w:val="000000"/>
          <w:sz w:val="22"/>
          <w:szCs w:val="22"/>
        </w:rPr>
        <w:t xml:space="preserve"> the responding vendor has the responsibility to alert IDOA of their certification.  The IVOSB respondent will receive the total points for the IVOSB evaluation criteria per section 3.2.</w:t>
      </w:r>
      <w:r w:rsidR="00543CB4">
        <w:rPr>
          <w:rFonts w:ascii="Garamond" w:hAnsi="Garamond" w:cs="Calibri"/>
          <w:color w:val="000000"/>
          <w:sz w:val="22"/>
          <w:szCs w:val="22"/>
        </w:rPr>
        <w:t>6</w:t>
      </w:r>
      <w:r w:rsidRPr="00CA076A">
        <w:rPr>
          <w:rFonts w:ascii="Garamond" w:hAnsi="Garamond" w:cs="Calibri"/>
          <w:color w:val="000000"/>
          <w:sz w:val="22"/>
          <w:szCs w:val="22"/>
        </w:rPr>
        <w:t>. Additional ISVOB subcontractors must be included if the IVOSB respondent is seeking the additional bonus point.</w:t>
      </w:r>
    </w:p>
    <w:p w14:paraId="581AE2AB" w14:textId="77777777" w:rsidR="00CA076A" w:rsidRPr="00CA076A" w:rsidRDefault="00CA076A" w:rsidP="00CA076A">
      <w:pPr>
        <w:rPr>
          <w:rFonts w:ascii="Garamond" w:hAnsi="Garamond" w:cs="Calibri"/>
          <w:sz w:val="18"/>
          <w:szCs w:val="22"/>
        </w:rPr>
      </w:pPr>
    </w:p>
    <w:p w14:paraId="1A76B1B6" w14:textId="77777777"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14:paraId="568C42B2" w14:textId="77777777" w:rsidR="00CA076A" w:rsidRPr="00CA076A" w:rsidRDefault="00CA076A" w:rsidP="00CA076A">
      <w:pPr>
        <w:rPr>
          <w:rFonts w:ascii="Garamond" w:hAnsi="Garamond" w:cs="Calibri"/>
          <w:sz w:val="18"/>
          <w:szCs w:val="22"/>
        </w:rPr>
      </w:pPr>
    </w:p>
    <w:p w14:paraId="5DE78D9D"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14:paraId="1730AFE8" w14:textId="77777777" w:rsidR="00CA076A" w:rsidRPr="00CA076A" w:rsidRDefault="00CA076A" w:rsidP="00CA076A">
      <w:pPr>
        <w:ind w:left="720"/>
        <w:rPr>
          <w:rFonts w:ascii="Garamond" w:hAnsi="Garamond" w:cs="Calibri"/>
          <w:b/>
          <w:sz w:val="18"/>
          <w:szCs w:val="22"/>
        </w:rPr>
      </w:pPr>
    </w:p>
    <w:p w14:paraId="41D91206" w14:textId="77777777"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14:paraId="3F95599B" w14:textId="77777777" w:rsidR="00CA076A" w:rsidRPr="00CA076A" w:rsidRDefault="00CA076A" w:rsidP="00CA076A">
      <w:pPr>
        <w:rPr>
          <w:rFonts w:ascii="Garamond" w:hAnsi="Garamond" w:cs="Calibr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14:paraId="4F839414" w14:textId="77777777" w:rsidTr="00AC184C">
        <w:tc>
          <w:tcPr>
            <w:tcW w:w="9360" w:type="dxa"/>
          </w:tcPr>
          <w:p w14:paraId="5F9B5896"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listed on Federal Center for Veterans Business Enterprise (</w:t>
            </w:r>
            <w:hyperlink r:id="rId12" w:tgtFrame="_blank" w:tooltip="VA OSDBU" w:history="1">
              <w:r w:rsidRPr="00CA076A">
                <w:rPr>
                  <w:rStyle w:val="Hyperlink"/>
                  <w:rFonts w:ascii="Garamond" w:hAnsi="Garamond"/>
                  <w:sz w:val="22"/>
                  <w:szCs w:val="22"/>
                </w:rPr>
                <w:t>VA OSDBU</w:t>
              </w:r>
            </w:hyperlink>
            <w:r w:rsidRPr="00CA076A">
              <w:rPr>
                <w:rStyle w:val="Hyperlink"/>
                <w:rFonts w:ascii="Garamond" w:hAnsi="Garamond"/>
                <w:sz w:val="22"/>
                <w:szCs w:val="22"/>
              </w:rPr>
              <w:t>)</w:t>
            </w:r>
            <w:r w:rsidRPr="00CA076A">
              <w:rPr>
                <w:rFonts w:ascii="Garamond" w:hAnsi="Garamond" w:cs="Calibri"/>
                <w:sz w:val="22"/>
                <w:szCs w:val="22"/>
              </w:rPr>
              <w:t xml:space="preserv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date</w:t>
            </w:r>
          </w:p>
          <w:p w14:paraId="65A2650E"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Prime Contractor must include with their proposal the subcontractor’s veteran business Certification Letter provided by either IDOA or Federal Govt. (VA OSDBU), to show current status of certification.</w:t>
            </w:r>
          </w:p>
          <w:p w14:paraId="220BBFE0"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p>
          <w:p w14:paraId="37CCBC88" w14:textId="2EFB72C6"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IVOSB must have a Bidder ID (see section 2.3.</w:t>
            </w:r>
            <w:r w:rsidR="00543CB4">
              <w:rPr>
                <w:rFonts w:ascii="Garamond" w:hAnsi="Garamond" w:cs="Calibri"/>
                <w:sz w:val="22"/>
                <w:szCs w:val="22"/>
              </w:rPr>
              <w:t>6</w:t>
            </w:r>
            <w:r w:rsidRPr="00CA076A">
              <w:rPr>
                <w:rFonts w:ascii="Garamond" w:hAnsi="Garamond" w:cs="Calibri"/>
                <w:sz w:val="22"/>
                <w:szCs w:val="22"/>
              </w:rPr>
              <w:t xml:space="preserve">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14:paraId="4469842C"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A Prime Contractor who is an IVOSB can count their own workforce or companies to meet this requirement.</w:t>
            </w:r>
          </w:p>
          <w:p w14:paraId="1F0072DD" w14:textId="77777777"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14:paraId="6F434AD2" w14:textId="51A211B6"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hyperlink r:id="rId13" w:tgtFrame="_blank" w:tooltip="VA OSDBU" w:history="1">
              <w:r w:rsidRPr="00CA076A">
                <w:rPr>
                  <w:rStyle w:val="Hyperlink"/>
                  <w:rFonts w:ascii="Garamond" w:hAnsi="Garamond"/>
                  <w:sz w:val="22"/>
                  <w:szCs w:val="22"/>
                </w:rPr>
                <w:t>VA OSDBU</w:t>
              </w:r>
            </w:hyperlink>
            <w:r w:rsidRPr="00CA076A">
              <w:rPr>
                <w:rFonts w:ascii="Garamond" w:hAnsi="Garamond" w:cs="Calibri"/>
                <w:sz w:val="22"/>
                <w:szCs w:val="22"/>
              </w:rPr>
              <w:t xml:space="preserve"> or IDOA Certified Firm directories </w:t>
            </w:r>
            <w:hyperlink r:id="rId14" w:history="1">
              <w:r w:rsidR="00831754" w:rsidRPr="004C554E">
                <w:rPr>
                  <w:rStyle w:val="Hyperlink"/>
                  <w:rFonts w:ascii="Garamond" w:hAnsi="Garamond" w:cs="Calibri"/>
                  <w:sz w:val="22"/>
                  <w:szCs w:val="22"/>
                </w:rPr>
                <w:t>https://www.in.gov/idoa/2352.htm</w:t>
              </w:r>
            </w:hyperlink>
          </w:p>
          <w:p w14:paraId="039A3F85"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p>
        </w:tc>
      </w:tr>
    </w:tbl>
    <w:p w14:paraId="05D4970A" w14:textId="77777777" w:rsidR="00CA076A" w:rsidRPr="00CA076A" w:rsidRDefault="00CA076A" w:rsidP="00CA076A">
      <w:pPr>
        <w:rPr>
          <w:rFonts w:ascii="Garamond" w:hAnsi="Garamond" w:cs="Calibri"/>
          <w:sz w:val="22"/>
          <w:szCs w:val="22"/>
        </w:rPr>
      </w:pPr>
    </w:p>
    <w:p w14:paraId="47B310F5" w14:textId="77777777"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14:paraId="3B9E54EE" w14:textId="77777777" w:rsidR="00CA076A" w:rsidRPr="00CA076A" w:rsidRDefault="00CA076A" w:rsidP="00CA076A">
      <w:pPr>
        <w:jc w:val="center"/>
        <w:rPr>
          <w:rFonts w:ascii="Garamond" w:hAnsi="Garamond" w:cs="Calibri"/>
          <w:caps/>
          <w:sz w:val="22"/>
          <w:szCs w:val="22"/>
        </w:rPr>
      </w:pPr>
    </w:p>
    <w:p w14:paraId="442D04B4"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CA076A">
        <w:rPr>
          <w:rFonts w:ascii="Garamond" w:hAnsi="Garamond" w:cs="Calibri"/>
          <w:b/>
          <w:sz w:val="22"/>
          <w:szCs w:val="22"/>
        </w:rPr>
        <w:t>TOTAL BID AMOUNT”</w:t>
      </w:r>
      <w:r w:rsidRPr="00CA076A">
        <w:rPr>
          <w:rFonts w:ascii="Garamond" w:hAnsi="Garamond" w:cs="Calibri"/>
          <w:sz w:val="22"/>
          <w:szCs w:val="22"/>
        </w:rPr>
        <w:t xml:space="preserve"> and the anticipated period that the Subcontractor will perform work for this solicitation.</w:t>
      </w:r>
    </w:p>
    <w:p w14:paraId="0E1A49DB" w14:textId="77777777" w:rsidR="00CA076A" w:rsidRPr="00CA076A" w:rsidRDefault="00CA076A" w:rsidP="00CA076A">
      <w:pPr>
        <w:rPr>
          <w:rFonts w:ascii="Garamond" w:hAnsi="Garamond" w:cs="Calibri"/>
          <w:sz w:val="22"/>
          <w:szCs w:val="22"/>
        </w:rPr>
      </w:pPr>
    </w:p>
    <w:p w14:paraId="75A5C63E" w14:textId="6E418756" w:rsidR="002D1E62" w:rsidRDefault="00CA076A" w:rsidP="00286567">
      <w:pPr>
        <w:rPr>
          <w:rFonts w:ascii="Garamond" w:hAnsi="Garamond" w:cs="Calibri"/>
          <w:sz w:val="22"/>
          <w:szCs w:val="22"/>
        </w:rPr>
      </w:pPr>
      <w:r w:rsidRPr="00CA076A">
        <w:rPr>
          <w:rFonts w:ascii="Garamond" w:hAnsi="Garamond" w:cs="Calibri"/>
          <w:sz w:val="22"/>
          <w:szCs w:val="22"/>
        </w:rPr>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5"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14:paraId="62F1D857" w14:textId="77777777" w:rsidR="00D074FC" w:rsidRPr="002D1E62" w:rsidRDefault="00D074FC" w:rsidP="00286567">
      <w:pPr>
        <w:rPr>
          <w:rFonts w:ascii="Garamond" w:hAnsi="Garamond" w:cs="Calibri"/>
          <w:sz w:val="22"/>
          <w:szCs w:val="22"/>
        </w:rPr>
      </w:pPr>
    </w:p>
    <w:p w14:paraId="1166AEDA" w14:textId="77777777"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14:paraId="2B4EA4C8" w14:textId="77777777"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2D1E62" w:rsidRPr="005F2B09" w14:paraId="3FC1326A" w14:textId="77777777" w:rsidTr="002D1E62">
        <w:tc>
          <w:tcPr>
            <w:tcW w:w="10800" w:type="dxa"/>
            <w:tcBorders>
              <w:bottom w:val="single" w:sz="4" w:space="0" w:color="auto"/>
            </w:tcBorders>
          </w:tcPr>
          <w:p w14:paraId="0314605B" w14:textId="306F9A8C" w:rsidR="002D1E62" w:rsidRPr="005F2B09" w:rsidRDefault="002D1E62" w:rsidP="002D1E62">
            <w:pPr>
              <w:rPr>
                <w:rFonts w:ascii="Garamond" w:hAnsi="Garamond"/>
                <w:b/>
                <w:sz w:val="22"/>
              </w:rPr>
            </w:pPr>
            <w:r>
              <w:rPr>
                <w:rFonts w:ascii="Garamond" w:hAnsi="Garamond"/>
                <w:b/>
                <w:sz w:val="22"/>
              </w:rPr>
              <w:t>RFP</w:t>
            </w:r>
            <w:r w:rsidRPr="00167790">
              <w:rPr>
                <w:rFonts w:ascii="Garamond" w:hAnsi="Garamond"/>
                <w:b/>
                <w:sz w:val="22"/>
              </w:rPr>
              <w:t>#</w:t>
            </w:r>
            <w:r>
              <w:rPr>
                <w:rFonts w:ascii="Garamond" w:hAnsi="Garamond"/>
                <w:b/>
                <w:sz w:val="22"/>
              </w:rPr>
              <w:t>:</w:t>
            </w:r>
            <w:r w:rsidRPr="00167790">
              <w:rPr>
                <w:rFonts w:ascii="Garamond" w:hAnsi="Garamond"/>
                <w:b/>
                <w:sz w:val="22"/>
              </w:rPr>
              <w:t xml:space="preserve"> </w:t>
            </w:r>
            <w:r w:rsidR="00831754">
              <w:rPr>
                <w:rFonts w:ascii="Garamond" w:hAnsi="Garamond"/>
                <w:b/>
                <w:sz w:val="22"/>
              </w:rPr>
              <w:t>0000000748</w:t>
            </w:r>
          </w:p>
        </w:tc>
      </w:tr>
      <w:tr w:rsidR="002D1E62" w:rsidRPr="005F2B09" w14:paraId="35E1DA75" w14:textId="77777777" w:rsidTr="002D1E62">
        <w:tc>
          <w:tcPr>
            <w:tcW w:w="10800" w:type="dxa"/>
            <w:tcBorders>
              <w:top w:val="single" w:sz="4" w:space="0" w:color="auto"/>
            </w:tcBorders>
          </w:tcPr>
          <w:p w14:paraId="71B7DE8E" w14:textId="77777777" w:rsidR="002D1E62" w:rsidRPr="005F2B09" w:rsidRDefault="002D1E62" w:rsidP="002D1E62">
            <w:pPr>
              <w:rPr>
                <w:rFonts w:ascii="Garamond" w:hAnsi="Garamond"/>
                <w:b/>
                <w:sz w:val="22"/>
              </w:rPr>
            </w:pPr>
          </w:p>
        </w:tc>
      </w:tr>
      <w:tr w:rsidR="002D1E62" w:rsidRPr="005F2B09" w14:paraId="29888A8F" w14:textId="77777777" w:rsidTr="002D1E62">
        <w:tc>
          <w:tcPr>
            <w:tcW w:w="10800" w:type="dxa"/>
            <w:tcBorders>
              <w:bottom w:val="single" w:sz="4" w:space="0" w:color="auto"/>
            </w:tcBorders>
          </w:tcPr>
          <w:p w14:paraId="3486917F" w14:textId="005352D6" w:rsidR="002D1E62" w:rsidRPr="00287061" w:rsidRDefault="002D1E62" w:rsidP="007676D2">
            <w:pPr>
              <w:rPr>
                <w:rFonts w:ascii="Garamond" w:hAnsi="Garamond"/>
                <w:b/>
                <w:sz w:val="22"/>
              </w:rPr>
            </w:pPr>
            <w:r w:rsidRPr="00167790">
              <w:rPr>
                <w:rFonts w:ascii="Garamond" w:hAnsi="Garamond"/>
                <w:b/>
                <w:sz w:val="22"/>
              </w:rPr>
              <w:t>DUE DATE:</w:t>
            </w:r>
            <w:r>
              <w:rPr>
                <w:rFonts w:ascii="Garamond" w:hAnsi="Garamond"/>
                <w:b/>
                <w:sz w:val="22"/>
              </w:rPr>
              <w:t xml:space="preserve"> </w:t>
            </w:r>
            <w:del w:id="0" w:author="Hempel, Mark" w:date="2020-04-02T17:15:00Z">
              <w:r w:rsidR="00831754" w:rsidDel="00065A33">
                <w:rPr>
                  <w:rFonts w:ascii="Garamond" w:hAnsi="Garamond"/>
                  <w:b/>
                  <w:sz w:val="22"/>
                </w:rPr>
                <w:delText xml:space="preserve">April </w:delText>
              </w:r>
              <w:r w:rsidR="00AE6B8B" w:rsidDel="00065A33">
                <w:rPr>
                  <w:rFonts w:ascii="Garamond" w:hAnsi="Garamond"/>
                  <w:b/>
                  <w:sz w:val="22"/>
                </w:rPr>
                <w:delText>17</w:delText>
              </w:r>
              <w:r w:rsidR="00831754" w:rsidDel="00065A33">
                <w:rPr>
                  <w:rFonts w:ascii="Garamond" w:hAnsi="Garamond"/>
                  <w:b/>
                  <w:sz w:val="22"/>
                </w:rPr>
                <w:delText>, 2020</w:delText>
              </w:r>
            </w:del>
            <w:ins w:id="1" w:author="Hempel, Mark" w:date="2020-04-02T17:15:00Z">
              <w:r w:rsidR="00065A33">
                <w:rPr>
                  <w:rFonts w:ascii="Garamond" w:hAnsi="Garamond"/>
                  <w:b/>
                  <w:sz w:val="22"/>
                </w:rPr>
                <w:t>May 8, 2020</w:t>
              </w:r>
            </w:ins>
          </w:p>
        </w:tc>
      </w:tr>
      <w:tr w:rsidR="00120B5D" w:rsidRPr="005F2B09" w14:paraId="67E6F99D" w14:textId="77777777" w:rsidTr="002D1E62">
        <w:tc>
          <w:tcPr>
            <w:tcW w:w="10800" w:type="dxa"/>
            <w:tcBorders>
              <w:top w:val="single" w:sz="4" w:space="0" w:color="auto"/>
            </w:tcBorders>
          </w:tcPr>
          <w:p w14:paraId="7638461F" w14:textId="77777777" w:rsidR="00120B5D" w:rsidRPr="005F2B09" w:rsidRDefault="00120B5D" w:rsidP="00286567">
            <w:pPr>
              <w:jc w:val="center"/>
              <w:rPr>
                <w:rFonts w:ascii="Garamond" w:hAnsi="Garamond"/>
                <w:b/>
                <w:sz w:val="22"/>
              </w:rPr>
            </w:pPr>
          </w:p>
        </w:tc>
      </w:tr>
      <w:tr w:rsidR="00120B5D" w:rsidRPr="005F2B09" w14:paraId="3F8BBBC5" w14:textId="77777777" w:rsidTr="002D1E62">
        <w:tc>
          <w:tcPr>
            <w:tcW w:w="10800" w:type="dxa"/>
            <w:tcBorders>
              <w:bottom w:val="single" w:sz="4" w:space="0" w:color="auto"/>
            </w:tcBorders>
          </w:tcPr>
          <w:p w14:paraId="2302DAAC" w14:textId="14EF38E4" w:rsidR="00120B5D" w:rsidRPr="005F2B09" w:rsidRDefault="00120B5D" w:rsidP="00B8617A">
            <w:pPr>
              <w:tabs>
                <w:tab w:val="left" w:pos="390"/>
              </w:tabs>
              <w:rPr>
                <w:rFonts w:ascii="Garamond" w:hAnsi="Garamond"/>
                <w:b/>
                <w:sz w:val="22"/>
              </w:rPr>
            </w:pPr>
            <w:r w:rsidRPr="005F2B09">
              <w:rPr>
                <w:rFonts w:ascii="Garamond" w:hAnsi="Garamond"/>
                <w:b/>
                <w:sz w:val="22"/>
              </w:rPr>
              <w:t>TOTAL BID AMOUNT:</w:t>
            </w:r>
            <w:r w:rsidR="0083168E" w:rsidRPr="005F2B09">
              <w:rPr>
                <w:rFonts w:ascii="Garamond" w:hAnsi="Garamond"/>
                <w:b/>
                <w:sz w:val="22"/>
              </w:rPr>
              <w:t xml:space="preserve"> </w:t>
            </w:r>
            <w:r w:rsidR="00801F43">
              <w:rPr>
                <w:rFonts w:ascii="Garamond" w:hAnsi="Garamond"/>
                <w:b/>
                <w:sz w:val="22"/>
              </w:rPr>
              <w:t>$14,768,065.00</w:t>
            </w:r>
          </w:p>
        </w:tc>
      </w:tr>
    </w:tbl>
    <w:p w14:paraId="6EAF52C0" w14:textId="77777777"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5F2B09" w14:paraId="476FF501" w14:textId="77777777" w:rsidTr="19D9072E">
        <w:tc>
          <w:tcPr>
            <w:tcW w:w="5160" w:type="dxa"/>
            <w:vMerge w:val="restart"/>
          </w:tcPr>
          <w:p w14:paraId="570675F3" w14:textId="68828308" w:rsidR="00AD6963" w:rsidRPr="005F2B09" w:rsidRDefault="47411506" w:rsidP="19D9072E">
            <w:pPr>
              <w:rPr>
                <w:rFonts w:ascii="Garamond" w:hAnsi="Garamond"/>
                <w:b/>
                <w:bCs/>
                <w:sz w:val="22"/>
                <w:szCs w:val="22"/>
              </w:rPr>
            </w:pPr>
            <w:r w:rsidRPr="19D9072E">
              <w:rPr>
                <w:rFonts w:ascii="Garamond" w:hAnsi="Garamond"/>
                <w:b/>
                <w:bCs/>
                <w:sz w:val="22"/>
                <w:szCs w:val="22"/>
              </w:rPr>
              <w:t xml:space="preserve">Company Name:  </w:t>
            </w:r>
            <w:proofErr w:type="spellStart"/>
            <w:r w:rsidR="4A67C54B" w:rsidRPr="19D9072E">
              <w:rPr>
                <w:rFonts w:ascii="Garamond" w:hAnsi="Garamond"/>
                <w:b/>
                <w:bCs/>
                <w:sz w:val="22"/>
                <w:szCs w:val="22"/>
              </w:rPr>
              <w:t>Javit</w:t>
            </w:r>
            <w:proofErr w:type="spellEnd"/>
            <w:r w:rsidR="4A67C54B" w:rsidRPr="19D9072E">
              <w:rPr>
                <w:rFonts w:ascii="Garamond" w:hAnsi="Garamond"/>
                <w:b/>
                <w:bCs/>
                <w:sz w:val="22"/>
                <w:szCs w:val="22"/>
              </w:rPr>
              <w:t xml:space="preserve"> Consulting</w:t>
            </w:r>
          </w:p>
        </w:tc>
        <w:tc>
          <w:tcPr>
            <w:tcW w:w="360" w:type="dxa"/>
            <w:tcBorders>
              <w:bottom w:val="nil"/>
            </w:tcBorders>
          </w:tcPr>
          <w:p w14:paraId="2DE7E231" w14:textId="77777777" w:rsidR="00AD6963" w:rsidRPr="005F2B09" w:rsidRDefault="00AD6963" w:rsidP="00286567">
            <w:pPr>
              <w:rPr>
                <w:rFonts w:ascii="Garamond" w:hAnsi="Garamond"/>
                <w:b/>
                <w:sz w:val="22"/>
              </w:rPr>
            </w:pPr>
          </w:p>
        </w:tc>
        <w:tc>
          <w:tcPr>
            <w:tcW w:w="5388" w:type="dxa"/>
            <w:gridSpan w:val="2"/>
            <w:vMerge w:val="restart"/>
          </w:tcPr>
          <w:p w14:paraId="33DD2F65" w14:textId="3A1C7FB0" w:rsidR="00AD6963" w:rsidRPr="005F2B09" w:rsidRDefault="63A16999" w:rsidP="19D9072E">
            <w:pPr>
              <w:rPr>
                <w:rFonts w:ascii="Garamond" w:hAnsi="Garamond"/>
                <w:b/>
                <w:bCs/>
                <w:sz w:val="22"/>
                <w:szCs w:val="22"/>
              </w:rPr>
            </w:pPr>
            <w:r w:rsidRPr="19D9072E">
              <w:rPr>
                <w:rFonts w:ascii="Garamond" w:hAnsi="Garamond"/>
                <w:b/>
                <w:bCs/>
                <w:sz w:val="22"/>
                <w:szCs w:val="22"/>
              </w:rPr>
              <w:t>Contact Person:</w:t>
            </w:r>
            <w:r w:rsidR="407A1B18" w:rsidRPr="19D9072E">
              <w:rPr>
                <w:rFonts w:ascii="Garamond" w:hAnsi="Garamond"/>
                <w:b/>
                <w:bCs/>
                <w:sz w:val="22"/>
                <w:szCs w:val="22"/>
              </w:rPr>
              <w:t xml:space="preserve"> </w:t>
            </w:r>
            <w:r w:rsidR="407A1B18" w:rsidRPr="19D9072E">
              <w:rPr>
                <w:rFonts w:ascii="Palatino Linotype" w:eastAsia="Palatino Linotype" w:hAnsi="Palatino Linotype" w:cs="Palatino Linotype"/>
                <w:b/>
                <w:bCs/>
                <w:sz w:val="22"/>
                <w:szCs w:val="22"/>
              </w:rPr>
              <w:t xml:space="preserve">Matt </w:t>
            </w:r>
            <w:proofErr w:type="spellStart"/>
            <w:r w:rsidR="407A1B18" w:rsidRPr="19D9072E">
              <w:rPr>
                <w:rFonts w:ascii="Palatino Linotype" w:eastAsia="Palatino Linotype" w:hAnsi="Palatino Linotype" w:cs="Palatino Linotype"/>
                <w:b/>
                <w:bCs/>
                <w:sz w:val="22"/>
                <w:szCs w:val="22"/>
              </w:rPr>
              <w:t>Javit</w:t>
            </w:r>
            <w:proofErr w:type="spellEnd"/>
            <w:r w:rsidR="407A1B18" w:rsidRPr="19D9072E">
              <w:rPr>
                <w:rFonts w:ascii="Palatino Linotype" w:eastAsia="Palatino Linotype" w:hAnsi="Palatino Linotype" w:cs="Palatino Linotype"/>
                <w:b/>
                <w:bCs/>
                <w:sz w:val="22"/>
                <w:szCs w:val="22"/>
              </w:rPr>
              <w:t xml:space="preserve"> </w:t>
            </w:r>
          </w:p>
        </w:tc>
      </w:tr>
      <w:tr w:rsidR="00AD6963" w:rsidRPr="005F2B09" w14:paraId="53A6E41B" w14:textId="77777777" w:rsidTr="19D9072E">
        <w:tc>
          <w:tcPr>
            <w:tcW w:w="5160" w:type="dxa"/>
            <w:vMerge/>
          </w:tcPr>
          <w:p w14:paraId="2D1713DC" w14:textId="77777777" w:rsidR="00AD6963" w:rsidRPr="005F2B09" w:rsidRDefault="00AD6963" w:rsidP="00286567">
            <w:pPr>
              <w:rPr>
                <w:rFonts w:ascii="Garamond" w:hAnsi="Garamond"/>
                <w:b/>
                <w:sz w:val="22"/>
              </w:rPr>
            </w:pPr>
          </w:p>
        </w:tc>
        <w:tc>
          <w:tcPr>
            <w:tcW w:w="360" w:type="dxa"/>
            <w:tcBorders>
              <w:top w:val="nil"/>
              <w:bottom w:val="nil"/>
            </w:tcBorders>
          </w:tcPr>
          <w:p w14:paraId="6961B95C" w14:textId="77777777" w:rsidR="00AD6963" w:rsidRPr="005F2B09" w:rsidRDefault="00AD6963" w:rsidP="00286567">
            <w:pPr>
              <w:rPr>
                <w:rFonts w:ascii="Garamond" w:hAnsi="Garamond"/>
                <w:b/>
                <w:sz w:val="22"/>
              </w:rPr>
            </w:pPr>
          </w:p>
        </w:tc>
        <w:tc>
          <w:tcPr>
            <w:tcW w:w="5388" w:type="dxa"/>
            <w:gridSpan w:val="2"/>
            <w:vMerge/>
          </w:tcPr>
          <w:p w14:paraId="6510E17A" w14:textId="77777777" w:rsidR="00AD6963" w:rsidRPr="005F2B09" w:rsidRDefault="00AD6963" w:rsidP="00286567">
            <w:pPr>
              <w:rPr>
                <w:rFonts w:ascii="Garamond" w:hAnsi="Garamond"/>
                <w:b/>
                <w:sz w:val="22"/>
              </w:rPr>
            </w:pPr>
          </w:p>
        </w:tc>
      </w:tr>
      <w:tr w:rsidR="00AD6963" w:rsidRPr="005F2B09" w14:paraId="167184AD" w14:textId="77777777" w:rsidTr="19D9072E">
        <w:tc>
          <w:tcPr>
            <w:tcW w:w="5160" w:type="dxa"/>
            <w:vMerge w:val="restart"/>
            <w:shd w:val="clear" w:color="auto" w:fill="auto"/>
          </w:tcPr>
          <w:p w14:paraId="3DCFE7BE" w14:textId="610B5EFB" w:rsidR="00AD6963" w:rsidRPr="005F2B09" w:rsidRDefault="47411506" w:rsidP="19D9072E">
            <w:pPr>
              <w:rPr>
                <w:rFonts w:ascii="Garamond" w:hAnsi="Garamond"/>
                <w:b/>
                <w:bCs/>
                <w:sz w:val="22"/>
                <w:szCs w:val="22"/>
              </w:rPr>
            </w:pPr>
            <w:r w:rsidRPr="19D9072E">
              <w:rPr>
                <w:rFonts w:ascii="Garamond" w:hAnsi="Garamond"/>
                <w:b/>
                <w:bCs/>
                <w:sz w:val="22"/>
                <w:szCs w:val="22"/>
              </w:rPr>
              <w:t>Address:</w:t>
            </w:r>
            <w:r w:rsidR="3F0ECC72" w:rsidRPr="19D9072E">
              <w:rPr>
                <w:rFonts w:ascii="Garamond" w:hAnsi="Garamond"/>
                <w:b/>
                <w:bCs/>
                <w:sz w:val="22"/>
                <w:szCs w:val="22"/>
              </w:rPr>
              <w:t xml:space="preserve"> </w:t>
            </w:r>
            <w:r w:rsidR="3F0ECC72" w:rsidRPr="19D9072E">
              <w:rPr>
                <w:rFonts w:ascii="Palatino Linotype" w:eastAsia="Palatino Linotype" w:hAnsi="Palatino Linotype" w:cs="Palatino Linotype"/>
                <w:b/>
                <w:bCs/>
                <w:sz w:val="22"/>
                <w:szCs w:val="22"/>
              </w:rPr>
              <w:t>7961 Thornberry Ct</w:t>
            </w:r>
          </w:p>
          <w:p w14:paraId="4489B108" w14:textId="7770220E" w:rsidR="00AD6963" w:rsidRPr="005F2B09" w:rsidRDefault="09666201" w:rsidP="19D9072E">
            <w:pPr>
              <w:rPr>
                <w:rFonts w:ascii="Palatino Linotype" w:eastAsia="Palatino Linotype" w:hAnsi="Palatino Linotype" w:cs="Palatino Linotype"/>
                <w:b/>
                <w:bCs/>
                <w:sz w:val="22"/>
                <w:szCs w:val="22"/>
              </w:rPr>
            </w:pPr>
            <w:r w:rsidRPr="19D9072E">
              <w:rPr>
                <w:rFonts w:ascii="Palatino Linotype" w:eastAsia="Palatino Linotype" w:hAnsi="Palatino Linotype" w:cs="Palatino Linotype"/>
                <w:b/>
                <w:bCs/>
                <w:sz w:val="22"/>
                <w:szCs w:val="22"/>
              </w:rPr>
              <w:t xml:space="preserve">                Avon, IN 46123</w:t>
            </w:r>
          </w:p>
        </w:tc>
        <w:tc>
          <w:tcPr>
            <w:tcW w:w="360" w:type="dxa"/>
            <w:tcBorders>
              <w:top w:val="nil"/>
              <w:bottom w:val="nil"/>
            </w:tcBorders>
          </w:tcPr>
          <w:p w14:paraId="715955D9" w14:textId="77777777" w:rsidR="00AD6963" w:rsidRPr="005F2B09" w:rsidRDefault="00AD6963" w:rsidP="00286567">
            <w:pPr>
              <w:rPr>
                <w:rFonts w:ascii="Garamond" w:hAnsi="Garamond"/>
                <w:b/>
                <w:sz w:val="22"/>
              </w:rPr>
            </w:pPr>
          </w:p>
        </w:tc>
        <w:tc>
          <w:tcPr>
            <w:tcW w:w="5388" w:type="dxa"/>
            <w:gridSpan w:val="2"/>
            <w:vMerge w:val="restart"/>
          </w:tcPr>
          <w:p w14:paraId="0B3F4CC9" w14:textId="7EDBCE06" w:rsidR="00AD6963" w:rsidRPr="005F2B09" w:rsidRDefault="47411506" w:rsidP="19D9072E">
            <w:pPr>
              <w:rPr>
                <w:rFonts w:ascii="Garamond" w:hAnsi="Garamond"/>
                <w:b/>
                <w:bCs/>
                <w:sz w:val="22"/>
                <w:szCs w:val="22"/>
              </w:rPr>
            </w:pPr>
            <w:r w:rsidRPr="19D9072E">
              <w:rPr>
                <w:rFonts w:ascii="Garamond" w:hAnsi="Garamond"/>
                <w:b/>
                <w:bCs/>
                <w:sz w:val="22"/>
                <w:szCs w:val="22"/>
              </w:rPr>
              <w:t>E-mail:</w:t>
            </w:r>
            <w:r w:rsidR="792D9523" w:rsidRPr="19D9072E">
              <w:rPr>
                <w:rFonts w:ascii="Garamond" w:hAnsi="Garamond"/>
                <w:b/>
                <w:bCs/>
                <w:sz w:val="22"/>
                <w:szCs w:val="22"/>
              </w:rPr>
              <w:t xml:space="preserve"> </w:t>
            </w:r>
            <w:r w:rsidR="792D9523" w:rsidRPr="19D9072E">
              <w:rPr>
                <w:rFonts w:ascii="Palatino Linotype" w:eastAsia="Palatino Linotype" w:hAnsi="Palatino Linotype" w:cs="Palatino Linotype"/>
                <w:b/>
                <w:bCs/>
                <w:sz w:val="22"/>
                <w:szCs w:val="22"/>
              </w:rPr>
              <w:t>matt@javit.com</w:t>
            </w:r>
          </w:p>
        </w:tc>
      </w:tr>
      <w:tr w:rsidR="00AD6963" w:rsidRPr="005F2B09" w14:paraId="37BDA29B" w14:textId="77777777" w:rsidTr="19D9072E">
        <w:tc>
          <w:tcPr>
            <w:tcW w:w="5160" w:type="dxa"/>
            <w:vMerge/>
          </w:tcPr>
          <w:p w14:paraId="1BFBA988" w14:textId="77777777" w:rsidR="00AD6963" w:rsidRPr="005F2B09" w:rsidRDefault="00AD6963" w:rsidP="00286567">
            <w:pPr>
              <w:rPr>
                <w:rFonts w:ascii="Garamond" w:hAnsi="Garamond"/>
                <w:b/>
                <w:sz w:val="22"/>
              </w:rPr>
            </w:pPr>
          </w:p>
        </w:tc>
        <w:tc>
          <w:tcPr>
            <w:tcW w:w="360" w:type="dxa"/>
            <w:tcBorders>
              <w:top w:val="nil"/>
              <w:bottom w:val="nil"/>
            </w:tcBorders>
          </w:tcPr>
          <w:p w14:paraId="20A3813A" w14:textId="77777777" w:rsidR="00AD6963" w:rsidRPr="005F2B09" w:rsidRDefault="00AD6963" w:rsidP="00286567">
            <w:pPr>
              <w:rPr>
                <w:rFonts w:ascii="Garamond" w:hAnsi="Garamond"/>
                <w:b/>
                <w:sz w:val="22"/>
              </w:rPr>
            </w:pPr>
          </w:p>
        </w:tc>
        <w:tc>
          <w:tcPr>
            <w:tcW w:w="5388" w:type="dxa"/>
            <w:gridSpan w:val="2"/>
            <w:vMerge/>
          </w:tcPr>
          <w:p w14:paraId="3BA1581A" w14:textId="77777777" w:rsidR="00AD6963" w:rsidRPr="005F2B09" w:rsidRDefault="00AD6963" w:rsidP="00286567">
            <w:pPr>
              <w:rPr>
                <w:rFonts w:ascii="Garamond" w:hAnsi="Garamond"/>
                <w:b/>
                <w:sz w:val="22"/>
              </w:rPr>
            </w:pPr>
          </w:p>
        </w:tc>
      </w:tr>
      <w:tr w:rsidR="00AB1FB2" w:rsidRPr="005F2B09" w14:paraId="5C918DD8" w14:textId="77777777" w:rsidTr="19D9072E">
        <w:tc>
          <w:tcPr>
            <w:tcW w:w="5160" w:type="dxa"/>
            <w:vMerge/>
          </w:tcPr>
          <w:p w14:paraId="0113E0E4" w14:textId="77777777" w:rsidR="00AB1FB2" w:rsidRPr="005F2B09" w:rsidRDefault="00AB1FB2" w:rsidP="00286567">
            <w:pPr>
              <w:rPr>
                <w:rFonts w:ascii="Garamond" w:hAnsi="Garamond"/>
                <w:b/>
                <w:sz w:val="22"/>
              </w:rPr>
            </w:pPr>
          </w:p>
        </w:tc>
        <w:tc>
          <w:tcPr>
            <w:tcW w:w="360" w:type="dxa"/>
            <w:tcBorders>
              <w:top w:val="nil"/>
              <w:bottom w:val="nil"/>
            </w:tcBorders>
          </w:tcPr>
          <w:p w14:paraId="72A7305D" w14:textId="77777777" w:rsidR="00AB1FB2" w:rsidRPr="005F2B09" w:rsidRDefault="00AB1FB2" w:rsidP="00286567">
            <w:pPr>
              <w:rPr>
                <w:rFonts w:ascii="Garamond" w:hAnsi="Garamond"/>
                <w:b/>
                <w:sz w:val="22"/>
              </w:rPr>
            </w:pPr>
          </w:p>
        </w:tc>
        <w:tc>
          <w:tcPr>
            <w:tcW w:w="2694" w:type="dxa"/>
            <w:vMerge w:val="restart"/>
          </w:tcPr>
          <w:p w14:paraId="12F76011" w14:textId="77777777" w:rsidR="00AB1FB2" w:rsidRPr="005F2B09" w:rsidRDefault="00AB1FB2" w:rsidP="00286567">
            <w:pPr>
              <w:rPr>
                <w:rFonts w:ascii="Garamond" w:hAnsi="Garamond"/>
                <w:b/>
                <w:sz w:val="22"/>
              </w:rPr>
            </w:pPr>
            <w:r w:rsidRPr="005F2B09">
              <w:rPr>
                <w:rFonts w:ascii="Garamond" w:hAnsi="Garamond"/>
                <w:b/>
                <w:sz w:val="22"/>
              </w:rPr>
              <w:t xml:space="preserve">Telephone Number:  </w:t>
            </w:r>
          </w:p>
          <w:p w14:paraId="372D29FE" w14:textId="4596400D" w:rsidR="00AB1FB2" w:rsidRPr="005F2B09" w:rsidRDefault="5E0CC11E" w:rsidP="19D9072E">
            <w:pPr>
              <w:rPr>
                <w:rFonts w:ascii="Palatino Linotype" w:eastAsia="Palatino Linotype" w:hAnsi="Palatino Linotype" w:cs="Palatino Linotype"/>
                <w:b/>
                <w:bCs/>
                <w:sz w:val="22"/>
                <w:szCs w:val="22"/>
              </w:rPr>
            </w:pPr>
            <w:r w:rsidRPr="19D9072E">
              <w:rPr>
                <w:rFonts w:ascii="Palatino Linotype" w:eastAsia="Palatino Linotype" w:hAnsi="Palatino Linotype" w:cs="Palatino Linotype"/>
                <w:b/>
                <w:bCs/>
                <w:sz w:val="22"/>
                <w:szCs w:val="22"/>
              </w:rPr>
              <w:t>(</w:t>
            </w:r>
            <w:r w:rsidR="27E7FA5E" w:rsidRPr="19D9072E">
              <w:rPr>
                <w:rFonts w:ascii="Palatino Linotype" w:eastAsia="Palatino Linotype" w:hAnsi="Palatino Linotype" w:cs="Palatino Linotype"/>
                <w:b/>
                <w:bCs/>
                <w:sz w:val="22"/>
                <w:szCs w:val="22"/>
              </w:rPr>
              <w:t>317</w:t>
            </w:r>
            <w:r w:rsidRPr="19D9072E">
              <w:rPr>
                <w:rFonts w:ascii="Palatino Linotype" w:eastAsia="Palatino Linotype" w:hAnsi="Palatino Linotype" w:cs="Palatino Linotype"/>
                <w:b/>
                <w:bCs/>
                <w:sz w:val="22"/>
                <w:szCs w:val="22"/>
              </w:rPr>
              <w:t>)</w:t>
            </w:r>
            <w:r w:rsidR="56F87A3E" w:rsidRPr="19D9072E">
              <w:rPr>
                <w:rFonts w:ascii="Palatino Linotype" w:eastAsia="Palatino Linotype" w:hAnsi="Palatino Linotype" w:cs="Palatino Linotype"/>
                <w:b/>
                <w:bCs/>
                <w:sz w:val="22"/>
                <w:szCs w:val="22"/>
              </w:rPr>
              <w:t xml:space="preserve"> 658-0834</w:t>
            </w:r>
          </w:p>
        </w:tc>
        <w:tc>
          <w:tcPr>
            <w:tcW w:w="2694" w:type="dxa"/>
            <w:vMerge w:val="restart"/>
          </w:tcPr>
          <w:p w14:paraId="5AB0C97E" w14:textId="77777777" w:rsidR="00AB1FB2" w:rsidRPr="005F2B09" w:rsidRDefault="00AB1FB2" w:rsidP="00286567">
            <w:pPr>
              <w:rPr>
                <w:rFonts w:ascii="Garamond" w:hAnsi="Garamond"/>
                <w:b/>
                <w:sz w:val="22"/>
              </w:rPr>
            </w:pPr>
            <w:r w:rsidRPr="005F2B09">
              <w:rPr>
                <w:rFonts w:ascii="Garamond" w:hAnsi="Garamond"/>
                <w:b/>
                <w:sz w:val="22"/>
              </w:rPr>
              <w:t>Fax Number:</w:t>
            </w:r>
          </w:p>
          <w:p w14:paraId="4B2EC6E8" w14:textId="701D567A" w:rsidR="00AB1FB2" w:rsidRPr="005F2B09" w:rsidRDefault="5E0CC11E" w:rsidP="19D9072E">
            <w:pPr>
              <w:rPr>
                <w:rFonts w:ascii="Garamond" w:hAnsi="Garamond"/>
                <w:b/>
                <w:bCs/>
                <w:sz w:val="22"/>
                <w:szCs w:val="22"/>
              </w:rPr>
            </w:pPr>
            <w:r w:rsidRPr="19D9072E">
              <w:rPr>
                <w:rFonts w:ascii="Garamond" w:hAnsi="Garamond"/>
                <w:b/>
                <w:bCs/>
                <w:sz w:val="22"/>
                <w:szCs w:val="22"/>
              </w:rPr>
              <w:t>(</w:t>
            </w:r>
            <w:r w:rsidR="02E343A6" w:rsidRPr="19D9072E">
              <w:rPr>
                <w:rFonts w:ascii="Palatino Linotype" w:eastAsia="Palatino Linotype" w:hAnsi="Palatino Linotype" w:cs="Palatino Linotype"/>
                <w:b/>
                <w:bCs/>
                <w:sz w:val="22"/>
                <w:szCs w:val="22"/>
              </w:rPr>
              <w:t>NA</w:t>
            </w:r>
            <w:r w:rsidRPr="19D9072E">
              <w:rPr>
                <w:rFonts w:ascii="Garamond" w:hAnsi="Garamond"/>
                <w:b/>
                <w:bCs/>
                <w:sz w:val="22"/>
                <w:szCs w:val="22"/>
              </w:rPr>
              <w:t>)</w:t>
            </w:r>
          </w:p>
        </w:tc>
      </w:tr>
      <w:tr w:rsidR="00AB1FB2" w:rsidRPr="005F2B09" w14:paraId="1043748E" w14:textId="77777777" w:rsidTr="19D9072E">
        <w:tc>
          <w:tcPr>
            <w:tcW w:w="5160" w:type="dxa"/>
            <w:vMerge/>
          </w:tcPr>
          <w:p w14:paraId="56FB6FF5" w14:textId="77777777" w:rsidR="00AB1FB2" w:rsidRPr="005F2B09" w:rsidRDefault="00AB1FB2" w:rsidP="00286567">
            <w:pPr>
              <w:rPr>
                <w:rFonts w:ascii="Garamond" w:hAnsi="Garamond"/>
                <w:b/>
                <w:sz w:val="22"/>
              </w:rPr>
            </w:pPr>
          </w:p>
        </w:tc>
        <w:tc>
          <w:tcPr>
            <w:tcW w:w="360" w:type="dxa"/>
            <w:tcBorders>
              <w:top w:val="nil"/>
              <w:bottom w:val="nil"/>
            </w:tcBorders>
          </w:tcPr>
          <w:p w14:paraId="0702F7B4" w14:textId="77777777" w:rsidR="00AB1FB2" w:rsidRPr="005F2B09" w:rsidRDefault="00AB1FB2" w:rsidP="00286567">
            <w:pPr>
              <w:rPr>
                <w:rFonts w:ascii="Garamond" w:hAnsi="Garamond"/>
                <w:b/>
                <w:sz w:val="22"/>
              </w:rPr>
            </w:pPr>
          </w:p>
        </w:tc>
        <w:tc>
          <w:tcPr>
            <w:tcW w:w="2694" w:type="dxa"/>
            <w:vMerge/>
          </w:tcPr>
          <w:p w14:paraId="17E564DF" w14:textId="77777777" w:rsidR="00AB1FB2" w:rsidRPr="005F2B09" w:rsidRDefault="00AB1FB2" w:rsidP="00286567">
            <w:pPr>
              <w:rPr>
                <w:rFonts w:ascii="Garamond" w:hAnsi="Garamond"/>
                <w:b/>
                <w:sz w:val="22"/>
              </w:rPr>
            </w:pPr>
          </w:p>
        </w:tc>
        <w:tc>
          <w:tcPr>
            <w:tcW w:w="2694" w:type="dxa"/>
            <w:vMerge/>
          </w:tcPr>
          <w:p w14:paraId="565B867E" w14:textId="77777777" w:rsidR="00AB1FB2" w:rsidRPr="005F2B09" w:rsidRDefault="00AB1FB2" w:rsidP="00286567">
            <w:pPr>
              <w:rPr>
                <w:rFonts w:ascii="Garamond" w:hAnsi="Garamond"/>
                <w:b/>
                <w:sz w:val="22"/>
              </w:rPr>
            </w:pPr>
          </w:p>
        </w:tc>
      </w:tr>
      <w:tr w:rsidR="00AD6963" w:rsidRPr="005F2B09" w14:paraId="510A6621" w14:textId="77777777" w:rsidTr="19D9072E">
        <w:tc>
          <w:tcPr>
            <w:tcW w:w="5160" w:type="dxa"/>
          </w:tcPr>
          <w:p w14:paraId="06DB2AD4" w14:textId="0BFD2818" w:rsidR="00AD6963" w:rsidRPr="005F2B09" w:rsidRDefault="00F231B1" w:rsidP="00286567">
            <w:pPr>
              <w:rPr>
                <w:rFonts w:ascii="Garamond" w:hAnsi="Garamond"/>
                <w:b/>
                <w:sz w:val="22"/>
              </w:rPr>
            </w:pPr>
            <w:r w:rsidRPr="005F2B09">
              <w:rPr>
                <w:rFonts w:ascii="Garamond" w:hAnsi="Garamond"/>
                <w:b/>
                <w:sz w:val="22"/>
              </w:rPr>
              <w:t>Sub-Contract Amount:</w:t>
            </w:r>
            <w:r w:rsidR="00801F43">
              <w:rPr>
                <w:rFonts w:ascii="Garamond" w:hAnsi="Garamond"/>
                <w:b/>
                <w:sz w:val="22"/>
              </w:rPr>
              <w:t xml:space="preserve"> $590,722.60</w:t>
            </w:r>
            <w:bookmarkStart w:id="2" w:name="_GoBack"/>
            <w:bookmarkEnd w:id="2"/>
          </w:p>
          <w:p w14:paraId="2106C62F" w14:textId="77777777" w:rsidR="002F493F" w:rsidRPr="005F2B09" w:rsidRDefault="002F493F" w:rsidP="00286567">
            <w:pPr>
              <w:rPr>
                <w:rFonts w:ascii="Garamond" w:hAnsi="Garamond"/>
                <w:b/>
                <w:sz w:val="22"/>
              </w:rPr>
            </w:pPr>
          </w:p>
          <w:p w14:paraId="1BEDB146" w14:textId="4980DCDD" w:rsidR="002F493F" w:rsidRPr="005F2B09" w:rsidRDefault="3ADC9E80" w:rsidP="19D9072E">
            <w:pPr>
              <w:rPr>
                <w:rFonts w:ascii="Garamond" w:hAnsi="Garamond"/>
                <w:b/>
                <w:bCs/>
                <w:sz w:val="22"/>
                <w:szCs w:val="22"/>
              </w:rPr>
            </w:pPr>
            <w:r w:rsidRPr="19D9072E">
              <w:rPr>
                <w:rFonts w:ascii="Garamond" w:hAnsi="Garamond"/>
                <w:b/>
                <w:bCs/>
                <w:sz w:val="22"/>
                <w:szCs w:val="22"/>
              </w:rPr>
              <w:t>Sub-Contract Percentage of Total Bid:</w:t>
            </w:r>
            <w:r w:rsidR="34B0EE4C" w:rsidRPr="19D9072E">
              <w:rPr>
                <w:rFonts w:ascii="Garamond" w:hAnsi="Garamond"/>
                <w:b/>
                <w:bCs/>
                <w:sz w:val="22"/>
                <w:szCs w:val="22"/>
              </w:rPr>
              <w:t xml:space="preserve"> </w:t>
            </w:r>
            <w:r w:rsidR="34B0EE4C" w:rsidRPr="19D9072E">
              <w:rPr>
                <w:rFonts w:ascii="Palatino Linotype" w:eastAsia="Palatino Linotype" w:hAnsi="Palatino Linotype" w:cs="Palatino Linotype"/>
                <w:b/>
                <w:bCs/>
                <w:sz w:val="22"/>
                <w:szCs w:val="22"/>
              </w:rPr>
              <w:t>4%</w:t>
            </w:r>
          </w:p>
          <w:p w14:paraId="08B686C0" w14:textId="77777777" w:rsidR="00F231B1" w:rsidRPr="005F2B09" w:rsidRDefault="00F231B1" w:rsidP="00286567">
            <w:pPr>
              <w:rPr>
                <w:rFonts w:ascii="Garamond" w:hAnsi="Garamond"/>
                <w:b/>
                <w:sz w:val="22"/>
              </w:rPr>
            </w:pPr>
          </w:p>
          <w:p w14:paraId="5D5C2FB1" w14:textId="77777777" w:rsidR="007C6B08" w:rsidRPr="005F2B09" w:rsidRDefault="007C6B08" w:rsidP="00286567">
            <w:pPr>
              <w:rPr>
                <w:rFonts w:ascii="Garamond" w:hAnsi="Garamond"/>
                <w:b/>
                <w:sz w:val="22"/>
              </w:rPr>
            </w:pPr>
          </w:p>
        </w:tc>
        <w:tc>
          <w:tcPr>
            <w:tcW w:w="360" w:type="dxa"/>
            <w:tcBorders>
              <w:top w:val="nil"/>
              <w:bottom w:val="nil"/>
            </w:tcBorders>
          </w:tcPr>
          <w:p w14:paraId="349E7F21" w14:textId="77777777" w:rsidR="00AD6963" w:rsidRPr="005F2B09" w:rsidRDefault="00AD6963" w:rsidP="00286567">
            <w:pPr>
              <w:rPr>
                <w:rFonts w:ascii="Garamond" w:hAnsi="Garamond"/>
                <w:b/>
                <w:sz w:val="22"/>
              </w:rPr>
            </w:pPr>
          </w:p>
        </w:tc>
        <w:tc>
          <w:tcPr>
            <w:tcW w:w="5388" w:type="dxa"/>
            <w:gridSpan w:val="2"/>
          </w:tcPr>
          <w:p w14:paraId="3F7FE90F" w14:textId="77777777" w:rsidR="00AD6963" w:rsidRPr="005F2B09" w:rsidRDefault="007C6B08" w:rsidP="00286567">
            <w:pPr>
              <w:rPr>
                <w:rFonts w:ascii="Garamond" w:hAnsi="Garamond"/>
                <w:b/>
                <w:sz w:val="22"/>
              </w:rPr>
            </w:pPr>
            <w:r w:rsidRPr="19D9072E">
              <w:rPr>
                <w:rFonts w:ascii="Garamond" w:hAnsi="Garamond"/>
                <w:b/>
                <w:bCs/>
                <w:sz w:val="22"/>
                <w:szCs w:val="22"/>
              </w:rPr>
              <w:t>Describe service/product to be provided</w:t>
            </w:r>
            <w:r w:rsidR="76A85F5D" w:rsidRPr="19D9072E">
              <w:rPr>
                <w:rFonts w:ascii="Garamond" w:hAnsi="Garamond"/>
                <w:b/>
                <w:bCs/>
                <w:sz w:val="22"/>
                <w:szCs w:val="22"/>
              </w:rPr>
              <w:t xml:space="preserve"> and </w:t>
            </w:r>
            <w:r w:rsidR="76A85F5D" w:rsidRPr="19D9072E">
              <w:rPr>
                <w:rFonts w:ascii="Garamond" w:hAnsi="Garamond"/>
                <w:b/>
                <w:bCs/>
                <w:sz w:val="22"/>
                <w:szCs w:val="22"/>
                <w:u w:val="single"/>
              </w:rPr>
              <w:t xml:space="preserve">how this is a </w:t>
            </w:r>
            <w:r w:rsidR="00CA076A" w:rsidRPr="19D9072E">
              <w:rPr>
                <w:rFonts w:ascii="Garamond" w:hAnsi="Garamond" w:cs="Calibri"/>
                <w:b/>
                <w:bCs/>
                <w:sz w:val="22"/>
                <w:szCs w:val="22"/>
                <w:u w:val="single"/>
              </w:rPr>
              <w:t xml:space="preserve">Valuable Scope Contribution </w:t>
            </w:r>
            <w:r w:rsidR="00CA076A" w:rsidRPr="19D9072E">
              <w:rPr>
                <w:rFonts w:ascii="Garamond" w:hAnsi="Garamond"/>
                <w:b/>
                <w:bCs/>
                <w:sz w:val="22"/>
                <w:szCs w:val="22"/>
                <w:u w:val="single"/>
              </w:rPr>
              <w:t>of the Contract:</w:t>
            </w:r>
          </w:p>
          <w:p w14:paraId="4D97BBBF" w14:textId="3F2445A6" w:rsidR="007C6B08" w:rsidRPr="005F2B09" w:rsidRDefault="1D28AF78" w:rsidP="19D9072E">
            <w:pPr>
              <w:rPr>
                <w:rFonts w:ascii="Palatino Linotype" w:eastAsia="Palatino Linotype" w:hAnsi="Palatino Linotype" w:cs="Palatino Linotype"/>
                <w:color w:val="000000" w:themeColor="text1"/>
                <w:sz w:val="22"/>
                <w:szCs w:val="22"/>
              </w:rPr>
            </w:pPr>
            <w:r w:rsidRPr="19D9072E">
              <w:rPr>
                <w:rFonts w:ascii="Palatino Linotype" w:eastAsia="Palatino Linotype" w:hAnsi="Palatino Linotype" w:cs="Palatino Linotype"/>
                <w:b/>
                <w:bCs/>
                <w:color w:val="000000" w:themeColor="text1"/>
                <w:sz w:val="22"/>
                <w:szCs w:val="22"/>
              </w:rPr>
              <w:t>This company will provide highly skilled technical and project management staffing for project implementation support.</w:t>
            </w:r>
          </w:p>
        </w:tc>
      </w:tr>
      <w:tr w:rsidR="007C6B08" w:rsidRPr="005F2B09" w14:paraId="5043CF0E" w14:textId="77777777" w:rsidTr="19D9072E">
        <w:tc>
          <w:tcPr>
            <w:tcW w:w="10908" w:type="dxa"/>
            <w:gridSpan w:val="4"/>
          </w:tcPr>
          <w:p w14:paraId="7B859F79" w14:textId="19A75D47" w:rsidR="007C6B08" w:rsidRPr="005F2B09" w:rsidRDefault="007C6B08" w:rsidP="19D9072E">
            <w:pPr>
              <w:rPr>
                <w:rFonts w:ascii="Garamond" w:hAnsi="Garamond"/>
                <w:b/>
                <w:bCs/>
                <w:sz w:val="22"/>
                <w:szCs w:val="22"/>
              </w:rPr>
            </w:pPr>
            <w:r w:rsidRPr="19D9072E">
              <w:rPr>
                <w:rFonts w:ascii="Garamond" w:hAnsi="Garamond"/>
                <w:b/>
                <w:bCs/>
                <w:sz w:val="22"/>
                <w:szCs w:val="22"/>
              </w:rPr>
              <w:t>Provide approximate dates when Sub-Contractor will perform on this project:</w:t>
            </w:r>
            <w:r w:rsidR="01889E3A" w:rsidRPr="19D9072E">
              <w:rPr>
                <w:rFonts w:ascii="Garamond" w:hAnsi="Garamond"/>
                <w:b/>
                <w:bCs/>
                <w:sz w:val="22"/>
                <w:szCs w:val="22"/>
              </w:rPr>
              <w:t xml:space="preserve"> </w:t>
            </w:r>
            <w:r w:rsidR="01889E3A" w:rsidRPr="19D9072E">
              <w:rPr>
                <w:rFonts w:ascii="Palatino Linotype" w:eastAsia="Palatino Linotype" w:hAnsi="Palatino Linotype" w:cs="Palatino Linotype"/>
                <w:b/>
                <w:bCs/>
                <w:sz w:val="22"/>
                <w:szCs w:val="22"/>
              </w:rPr>
              <w:t>9/1/2020 to 8/31/2022</w:t>
            </w:r>
          </w:p>
        </w:tc>
      </w:tr>
    </w:tbl>
    <w:p w14:paraId="546B2DB7" w14:textId="77777777" w:rsidR="007C6B08" w:rsidRPr="005F2B09" w:rsidRDefault="007C6B08" w:rsidP="00286567">
      <w:pPr>
        <w:ind w:right="720"/>
        <w:rPr>
          <w:rFonts w:ascii="Garamond" w:hAnsi="Garamond"/>
          <w:sz w:val="22"/>
        </w:rPr>
      </w:pPr>
    </w:p>
    <w:p w14:paraId="2EC5B952" w14:textId="77777777"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5F2B09" w14:paraId="12094BB0" w14:textId="77777777" w:rsidTr="19D9072E">
        <w:tc>
          <w:tcPr>
            <w:tcW w:w="5160" w:type="dxa"/>
            <w:vMerge w:val="restart"/>
          </w:tcPr>
          <w:p w14:paraId="72635195" w14:textId="77777777" w:rsidR="007C6B08" w:rsidRPr="005F2B09" w:rsidRDefault="007C6B08"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673DB651" w14:textId="77777777" w:rsidR="007C6B08" w:rsidRPr="005F2B09" w:rsidRDefault="007C6B08" w:rsidP="00286567">
            <w:pPr>
              <w:rPr>
                <w:rFonts w:ascii="Garamond" w:hAnsi="Garamond"/>
                <w:b/>
                <w:sz w:val="22"/>
              </w:rPr>
            </w:pPr>
          </w:p>
        </w:tc>
        <w:tc>
          <w:tcPr>
            <w:tcW w:w="5388" w:type="dxa"/>
            <w:gridSpan w:val="2"/>
            <w:vMerge w:val="restart"/>
          </w:tcPr>
          <w:p w14:paraId="45881E90" w14:textId="77777777" w:rsidR="007C6B08" w:rsidRPr="005F2B09" w:rsidRDefault="007C6B08" w:rsidP="00286567">
            <w:pPr>
              <w:rPr>
                <w:rFonts w:ascii="Garamond" w:hAnsi="Garamond"/>
                <w:b/>
                <w:sz w:val="22"/>
              </w:rPr>
            </w:pPr>
            <w:r w:rsidRPr="005F2B09">
              <w:rPr>
                <w:rFonts w:ascii="Garamond" w:hAnsi="Garamond"/>
                <w:b/>
                <w:sz w:val="22"/>
              </w:rPr>
              <w:t>Contact Person:</w:t>
            </w:r>
          </w:p>
        </w:tc>
      </w:tr>
      <w:tr w:rsidR="007C6B08" w:rsidRPr="005F2B09" w14:paraId="6E2EA2D7" w14:textId="77777777" w:rsidTr="19D9072E">
        <w:tc>
          <w:tcPr>
            <w:tcW w:w="5160" w:type="dxa"/>
            <w:vMerge/>
          </w:tcPr>
          <w:p w14:paraId="09A95C75" w14:textId="77777777" w:rsidR="007C6B08" w:rsidRPr="005F2B09" w:rsidRDefault="007C6B08" w:rsidP="00286567">
            <w:pPr>
              <w:rPr>
                <w:rFonts w:ascii="Garamond" w:hAnsi="Garamond"/>
                <w:b/>
                <w:sz w:val="22"/>
              </w:rPr>
            </w:pPr>
          </w:p>
        </w:tc>
        <w:tc>
          <w:tcPr>
            <w:tcW w:w="360" w:type="dxa"/>
            <w:tcBorders>
              <w:top w:val="nil"/>
              <w:bottom w:val="nil"/>
            </w:tcBorders>
          </w:tcPr>
          <w:p w14:paraId="414CACDA" w14:textId="77777777" w:rsidR="007C6B08" w:rsidRPr="005F2B09" w:rsidRDefault="007C6B08" w:rsidP="00286567">
            <w:pPr>
              <w:rPr>
                <w:rFonts w:ascii="Garamond" w:hAnsi="Garamond"/>
                <w:b/>
                <w:sz w:val="22"/>
              </w:rPr>
            </w:pPr>
          </w:p>
        </w:tc>
        <w:tc>
          <w:tcPr>
            <w:tcW w:w="5388" w:type="dxa"/>
            <w:gridSpan w:val="2"/>
            <w:vMerge/>
          </w:tcPr>
          <w:p w14:paraId="358FF173" w14:textId="77777777" w:rsidR="007C6B08" w:rsidRPr="005F2B09" w:rsidRDefault="007C6B08" w:rsidP="00286567">
            <w:pPr>
              <w:rPr>
                <w:rFonts w:ascii="Garamond" w:hAnsi="Garamond"/>
                <w:b/>
                <w:sz w:val="22"/>
              </w:rPr>
            </w:pPr>
          </w:p>
        </w:tc>
      </w:tr>
      <w:tr w:rsidR="007C6B08" w:rsidRPr="005F2B09" w14:paraId="4CBD93B0" w14:textId="77777777" w:rsidTr="19D9072E">
        <w:tc>
          <w:tcPr>
            <w:tcW w:w="5160" w:type="dxa"/>
            <w:vMerge w:val="restart"/>
            <w:shd w:val="clear" w:color="auto" w:fill="auto"/>
          </w:tcPr>
          <w:p w14:paraId="0E29F8B0" w14:textId="77777777" w:rsidR="007C6B08" w:rsidRPr="005F2B09" w:rsidRDefault="007C6B08"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7B361EAC" w14:textId="77777777" w:rsidR="007C6B08" w:rsidRPr="005F2B09" w:rsidRDefault="007C6B08" w:rsidP="00286567">
            <w:pPr>
              <w:rPr>
                <w:rFonts w:ascii="Garamond" w:hAnsi="Garamond"/>
                <w:b/>
                <w:sz w:val="22"/>
              </w:rPr>
            </w:pPr>
          </w:p>
        </w:tc>
        <w:tc>
          <w:tcPr>
            <w:tcW w:w="5388" w:type="dxa"/>
            <w:gridSpan w:val="2"/>
            <w:vMerge w:val="restart"/>
          </w:tcPr>
          <w:p w14:paraId="6643A92A" w14:textId="77777777" w:rsidR="007C6B08" w:rsidRPr="005F2B09" w:rsidRDefault="007C6B08" w:rsidP="00286567">
            <w:pPr>
              <w:rPr>
                <w:rFonts w:ascii="Garamond" w:hAnsi="Garamond"/>
                <w:b/>
                <w:sz w:val="22"/>
              </w:rPr>
            </w:pPr>
            <w:r w:rsidRPr="005F2B09">
              <w:rPr>
                <w:rFonts w:ascii="Garamond" w:hAnsi="Garamond"/>
                <w:b/>
                <w:sz w:val="22"/>
              </w:rPr>
              <w:t>E-mail:</w:t>
            </w:r>
          </w:p>
        </w:tc>
      </w:tr>
      <w:tr w:rsidR="007C6B08" w:rsidRPr="005F2B09" w14:paraId="01ADCB58" w14:textId="77777777" w:rsidTr="19D9072E">
        <w:tc>
          <w:tcPr>
            <w:tcW w:w="5160" w:type="dxa"/>
            <w:vMerge/>
          </w:tcPr>
          <w:p w14:paraId="1FD7A234" w14:textId="77777777" w:rsidR="007C6B08" w:rsidRPr="005F2B09" w:rsidRDefault="007C6B08" w:rsidP="00286567">
            <w:pPr>
              <w:rPr>
                <w:rFonts w:ascii="Garamond" w:hAnsi="Garamond"/>
                <w:b/>
                <w:sz w:val="22"/>
              </w:rPr>
            </w:pPr>
          </w:p>
        </w:tc>
        <w:tc>
          <w:tcPr>
            <w:tcW w:w="360" w:type="dxa"/>
            <w:tcBorders>
              <w:top w:val="nil"/>
              <w:bottom w:val="nil"/>
            </w:tcBorders>
          </w:tcPr>
          <w:p w14:paraId="2E766182" w14:textId="77777777" w:rsidR="007C6B08" w:rsidRPr="005F2B09" w:rsidRDefault="007C6B08" w:rsidP="00286567">
            <w:pPr>
              <w:rPr>
                <w:rFonts w:ascii="Garamond" w:hAnsi="Garamond"/>
                <w:b/>
                <w:sz w:val="22"/>
              </w:rPr>
            </w:pPr>
          </w:p>
        </w:tc>
        <w:tc>
          <w:tcPr>
            <w:tcW w:w="5388" w:type="dxa"/>
            <w:gridSpan w:val="2"/>
            <w:vMerge/>
          </w:tcPr>
          <w:p w14:paraId="0E87900C" w14:textId="77777777" w:rsidR="007C6B08" w:rsidRPr="005F2B09" w:rsidRDefault="007C6B08" w:rsidP="00286567">
            <w:pPr>
              <w:rPr>
                <w:rFonts w:ascii="Garamond" w:hAnsi="Garamond"/>
                <w:b/>
                <w:sz w:val="22"/>
              </w:rPr>
            </w:pPr>
          </w:p>
        </w:tc>
      </w:tr>
      <w:tr w:rsidR="007C6B08" w:rsidRPr="005F2B09" w14:paraId="5A7A49DC" w14:textId="77777777" w:rsidTr="19D9072E">
        <w:tc>
          <w:tcPr>
            <w:tcW w:w="5160" w:type="dxa"/>
            <w:vMerge/>
          </w:tcPr>
          <w:p w14:paraId="035E9E2D" w14:textId="77777777" w:rsidR="007C6B08" w:rsidRPr="005F2B09" w:rsidRDefault="007C6B08" w:rsidP="00286567">
            <w:pPr>
              <w:rPr>
                <w:rFonts w:ascii="Garamond" w:hAnsi="Garamond"/>
                <w:b/>
                <w:sz w:val="22"/>
              </w:rPr>
            </w:pPr>
          </w:p>
        </w:tc>
        <w:tc>
          <w:tcPr>
            <w:tcW w:w="360" w:type="dxa"/>
            <w:tcBorders>
              <w:top w:val="nil"/>
              <w:bottom w:val="nil"/>
            </w:tcBorders>
          </w:tcPr>
          <w:p w14:paraId="5FE6E875" w14:textId="77777777" w:rsidR="007C6B08" w:rsidRPr="005F2B09" w:rsidRDefault="007C6B08" w:rsidP="00286567">
            <w:pPr>
              <w:rPr>
                <w:rFonts w:ascii="Garamond" w:hAnsi="Garamond"/>
                <w:b/>
                <w:sz w:val="22"/>
              </w:rPr>
            </w:pPr>
          </w:p>
        </w:tc>
        <w:tc>
          <w:tcPr>
            <w:tcW w:w="2694" w:type="dxa"/>
            <w:vMerge w:val="restart"/>
          </w:tcPr>
          <w:p w14:paraId="3870C59C" w14:textId="77777777" w:rsidR="007C6B08" w:rsidRPr="005F2B09" w:rsidRDefault="007C6B08" w:rsidP="00286567">
            <w:pPr>
              <w:rPr>
                <w:rFonts w:ascii="Garamond" w:hAnsi="Garamond"/>
                <w:b/>
                <w:sz w:val="22"/>
              </w:rPr>
            </w:pPr>
            <w:r w:rsidRPr="005F2B09">
              <w:rPr>
                <w:rFonts w:ascii="Garamond" w:hAnsi="Garamond"/>
                <w:b/>
                <w:sz w:val="22"/>
              </w:rPr>
              <w:t xml:space="preserve">Telephone Number:  </w:t>
            </w:r>
          </w:p>
          <w:p w14:paraId="5959B88E" w14:textId="77777777" w:rsidR="007C6B08" w:rsidRPr="005F2B09" w:rsidRDefault="007C6B08" w:rsidP="00286567">
            <w:pPr>
              <w:rPr>
                <w:rFonts w:ascii="Garamond" w:hAnsi="Garamond"/>
                <w:b/>
                <w:sz w:val="22"/>
              </w:rPr>
            </w:pPr>
            <w:r w:rsidRPr="005F2B09">
              <w:rPr>
                <w:rFonts w:ascii="Garamond" w:hAnsi="Garamond"/>
                <w:b/>
                <w:sz w:val="22"/>
              </w:rPr>
              <w:t>(       )</w:t>
            </w:r>
          </w:p>
        </w:tc>
        <w:tc>
          <w:tcPr>
            <w:tcW w:w="2694" w:type="dxa"/>
            <w:vMerge w:val="restart"/>
          </w:tcPr>
          <w:p w14:paraId="6209F2FB" w14:textId="77777777" w:rsidR="007C6B08" w:rsidRPr="005F2B09" w:rsidRDefault="007C6B08" w:rsidP="00286567">
            <w:pPr>
              <w:rPr>
                <w:rFonts w:ascii="Garamond" w:hAnsi="Garamond"/>
                <w:b/>
                <w:sz w:val="22"/>
              </w:rPr>
            </w:pPr>
            <w:r w:rsidRPr="005F2B09">
              <w:rPr>
                <w:rFonts w:ascii="Garamond" w:hAnsi="Garamond"/>
                <w:b/>
                <w:sz w:val="22"/>
              </w:rPr>
              <w:t>Fax Number:</w:t>
            </w:r>
          </w:p>
          <w:p w14:paraId="32BB6765" w14:textId="77777777" w:rsidR="007C6B08" w:rsidRPr="005F2B09" w:rsidRDefault="007C6B08" w:rsidP="00286567">
            <w:pPr>
              <w:rPr>
                <w:rFonts w:ascii="Garamond" w:hAnsi="Garamond"/>
                <w:b/>
                <w:sz w:val="22"/>
              </w:rPr>
            </w:pPr>
            <w:r w:rsidRPr="005F2B09">
              <w:rPr>
                <w:rFonts w:ascii="Garamond" w:hAnsi="Garamond"/>
                <w:b/>
                <w:sz w:val="22"/>
              </w:rPr>
              <w:t>(       )</w:t>
            </w:r>
          </w:p>
        </w:tc>
      </w:tr>
      <w:tr w:rsidR="007C6B08" w:rsidRPr="005F2B09" w14:paraId="6CF62EF5" w14:textId="77777777" w:rsidTr="19D9072E">
        <w:tc>
          <w:tcPr>
            <w:tcW w:w="5160" w:type="dxa"/>
            <w:vMerge/>
          </w:tcPr>
          <w:p w14:paraId="2070514B" w14:textId="77777777" w:rsidR="007C6B08" w:rsidRPr="005F2B09" w:rsidRDefault="007C6B08" w:rsidP="00286567">
            <w:pPr>
              <w:rPr>
                <w:rFonts w:ascii="Garamond" w:hAnsi="Garamond"/>
                <w:b/>
                <w:sz w:val="22"/>
              </w:rPr>
            </w:pPr>
          </w:p>
        </w:tc>
        <w:tc>
          <w:tcPr>
            <w:tcW w:w="360" w:type="dxa"/>
            <w:tcBorders>
              <w:top w:val="nil"/>
              <w:bottom w:val="nil"/>
            </w:tcBorders>
          </w:tcPr>
          <w:p w14:paraId="0FEB71F5" w14:textId="77777777" w:rsidR="007C6B08" w:rsidRPr="005F2B09" w:rsidRDefault="007C6B08" w:rsidP="00286567">
            <w:pPr>
              <w:rPr>
                <w:rFonts w:ascii="Garamond" w:hAnsi="Garamond"/>
                <w:b/>
                <w:sz w:val="22"/>
              </w:rPr>
            </w:pPr>
          </w:p>
        </w:tc>
        <w:tc>
          <w:tcPr>
            <w:tcW w:w="2694" w:type="dxa"/>
            <w:vMerge/>
          </w:tcPr>
          <w:p w14:paraId="567F70F6" w14:textId="77777777" w:rsidR="007C6B08" w:rsidRPr="005F2B09" w:rsidRDefault="007C6B08" w:rsidP="00286567">
            <w:pPr>
              <w:rPr>
                <w:rFonts w:ascii="Garamond" w:hAnsi="Garamond"/>
                <w:b/>
                <w:sz w:val="22"/>
              </w:rPr>
            </w:pPr>
          </w:p>
        </w:tc>
        <w:tc>
          <w:tcPr>
            <w:tcW w:w="2694" w:type="dxa"/>
            <w:vMerge/>
          </w:tcPr>
          <w:p w14:paraId="721D669B" w14:textId="77777777" w:rsidR="007C6B08" w:rsidRPr="005F2B09" w:rsidRDefault="007C6B08" w:rsidP="00286567">
            <w:pPr>
              <w:rPr>
                <w:rFonts w:ascii="Garamond" w:hAnsi="Garamond"/>
                <w:b/>
                <w:sz w:val="22"/>
              </w:rPr>
            </w:pPr>
          </w:p>
        </w:tc>
      </w:tr>
      <w:tr w:rsidR="007C6B08" w:rsidRPr="005F2B09" w14:paraId="261BD1AF" w14:textId="77777777" w:rsidTr="19D9072E">
        <w:tc>
          <w:tcPr>
            <w:tcW w:w="5160" w:type="dxa"/>
          </w:tcPr>
          <w:p w14:paraId="3B746783" w14:textId="77777777" w:rsidR="00F231B1" w:rsidRPr="005F2B09" w:rsidRDefault="00F231B1" w:rsidP="00286567">
            <w:pPr>
              <w:rPr>
                <w:rFonts w:ascii="Garamond" w:hAnsi="Garamond"/>
                <w:b/>
                <w:sz w:val="22"/>
              </w:rPr>
            </w:pPr>
            <w:r w:rsidRPr="005F2B09">
              <w:rPr>
                <w:rFonts w:ascii="Garamond" w:hAnsi="Garamond"/>
                <w:b/>
                <w:sz w:val="22"/>
              </w:rPr>
              <w:t>Sub-Contract Amount:</w:t>
            </w:r>
          </w:p>
          <w:p w14:paraId="7BB3E5D3" w14:textId="77777777" w:rsidR="00F231B1" w:rsidRPr="005F2B09" w:rsidRDefault="00F231B1" w:rsidP="00286567">
            <w:pPr>
              <w:rPr>
                <w:rFonts w:ascii="Garamond" w:hAnsi="Garamond"/>
                <w:b/>
                <w:sz w:val="22"/>
              </w:rPr>
            </w:pPr>
          </w:p>
          <w:p w14:paraId="3F84DCAB" w14:textId="50317C7A" w:rsidR="00F231B1" w:rsidRPr="005F2B09" w:rsidRDefault="3ADC9E80" w:rsidP="19D9072E">
            <w:pPr>
              <w:rPr>
                <w:rFonts w:ascii="Garamond" w:hAnsi="Garamond"/>
                <w:b/>
                <w:bCs/>
                <w:sz w:val="22"/>
                <w:szCs w:val="22"/>
              </w:rPr>
            </w:pPr>
            <w:r w:rsidRPr="19D9072E">
              <w:rPr>
                <w:rFonts w:ascii="Garamond" w:hAnsi="Garamond"/>
                <w:b/>
                <w:bCs/>
                <w:sz w:val="22"/>
                <w:szCs w:val="22"/>
              </w:rPr>
              <w:t>Sub-Contract Percentage of Total Bid:</w:t>
            </w:r>
          </w:p>
          <w:p w14:paraId="67126043" w14:textId="77777777" w:rsidR="00F231B1" w:rsidRPr="005F2B09" w:rsidRDefault="00F231B1" w:rsidP="00286567">
            <w:pPr>
              <w:rPr>
                <w:rFonts w:ascii="Garamond" w:hAnsi="Garamond"/>
                <w:b/>
                <w:sz w:val="22"/>
              </w:rPr>
            </w:pPr>
          </w:p>
          <w:p w14:paraId="4703E9DE" w14:textId="77777777" w:rsidR="007C6B08" w:rsidRPr="005F2B09" w:rsidRDefault="007C6B08" w:rsidP="00286567">
            <w:pPr>
              <w:rPr>
                <w:rFonts w:ascii="Garamond" w:hAnsi="Garamond"/>
                <w:b/>
                <w:sz w:val="22"/>
              </w:rPr>
            </w:pPr>
          </w:p>
        </w:tc>
        <w:tc>
          <w:tcPr>
            <w:tcW w:w="360" w:type="dxa"/>
            <w:tcBorders>
              <w:top w:val="nil"/>
              <w:bottom w:val="nil"/>
            </w:tcBorders>
          </w:tcPr>
          <w:p w14:paraId="7C2FC954" w14:textId="77777777" w:rsidR="007C6B08" w:rsidRPr="005F2B09" w:rsidRDefault="007C6B08" w:rsidP="00286567">
            <w:pPr>
              <w:rPr>
                <w:rFonts w:ascii="Garamond" w:hAnsi="Garamond"/>
                <w:b/>
                <w:sz w:val="22"/>
              </w:rPr>
            </w:pPr>
          </w:p>
        </w:tc>
        <w:tc>
          <w:tcPr>
            <w:tcW w:w="5388" w:type="dxa"/>
            <w:gridSpan w:val="2"/>
          </w:tcPr>
          <w:p w14:paraId="504B99FE" w14:textId="77777777"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7F5F967D" w14:textId="77777777" w:rsidR="007C6B08" w:rsidRPr="005F2B09" w:rsidRDefault="007C6B08" w:rsidP="00286567">
            <w:pPr>
              <w:rPr>
                <w:rFonts w:ascii="Garamond" w:hAnsi="Garamond"/>
                <w:b/>
                <w:sz w:val="22"/>
              </w:rPr>
            </w:pPr>
          </w:p>
          <w:p w14:paraId="111D24DC" w14:textId="77777777" w:rsidR="007C6B08" w:rsidRPr="005F2B09" w:rsidRDefault="007C6B08" w:rsidP="00286567">
            <w:pPr>
              <w:rPr>
                <w:rFonts w:ascii="Garamond" w:hAnsi="Garamond"/>
                <w:b/>
                <w:sz w:val="22"/>
              </w:rPr>
            </w:pPr>
          </w:p>
        </w:tc>
      </w:tr>
      <w:tr w:rsidR="007C6B08" w:rsidRPr="005F2B09" w14:paraId="700E1A11" w14:textId="77777777" w:rsidTr="19D9072E">
        <w:tc>
          <w:tcPr>
            <w:tcW w:w="10908" w:type="dxa"/>
            <w:gridSpan w:val="4"/>
          </w:tcPr>
          <w:p w14:paraId="24230F49" w14:textId="61D0D8AD" w:rsidR="007C6B08" w:rsidRPr="005F2B09" w:rsidRDefault="007C6B08" w:rsidP="19D9072E">
            <w:pPr>
              <w:rPr>
                <w:rFonts w:ascii="Palatino Linotype" w:eastAsia="Palatino Linotype" w:hAnsi="Palatino Linotype" w:cs="Palatino Linotype"/>
                <w:b/>
                <w:bCs/>
                <w:sz w:val="22"/>
                <w:szCs w:val="22"/>
              </w:rPr>
            </w:pPr>
            <w:r w:rsidRPr="19D9072E">
              <w:rPr>
                <w:rFonts w:ascii="Garamond" w:hAnsi="Garamond"/>
                <w:b/>
                <w:bCs/>
                <w:sz w:val="22"/>
                <w:szCs w:val="22"/>
              </w:rPr>
              <w:t>Provide approximate dates when Sub-Contractor will perform on this project:</w:t>
            </w:r>
            <w:r w:rsidR="60234F16" w:rsidRPr="19D9072E">
              <w:rPr>
                <w:rFonts w:ascii="Garamond" w:hAnsi="Garamond"/>
                <w:b/>
                <w:bCs/>
                <w:sz w:val="22"/>
                <w:szCs w:val="22"/>
              </w:rPr>
              <w:t xml:space="preserve"> </w:t>
            </w:r>
          </w:p>
        </w:tc>
      </w:tr>
    </w:tbl>
    <w:p w14:paraId="680AE101" w14:textId="77777777"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5017"/>
        <w:gridCol w:w="443"/>
        <w:gridCol w:w="5232"/>
      </w:tblGrid>
      <w:tr w:rsidR="00AD6963" w:rsidRPr="005F2B09" w14:paraId="6F498A85" w14:textId="77777777" w:rsidTr="19D9072E">
        <w:tc>
          <w:tcPr>
            <w:tcW w:w="5130" w:type="dxa"/>
            <w:tcBorders>
              <w:bottom w:val="single" w:sz="4" w:space="0" w:color="auto"/>
            </w:tcBorders>
          </w:tcPr>
          <w:p w14:paraId="0466D3AF" w14:textId="5EF13B6F" w:rsidR="00AD6963" w:rsidRPr="005F2B09" w:rsidRDefault="420C448B" w:rsidP="19D9072E">
            <w:pPr>
              <w:rPr>
                <w:rFonts w:ascii="Garamond" w:eastAsia="Garamond" w:hAnsi="Garamond" w:cs="Garamond"/>
                <w:color w:val="000000" w:themeColor="text1"/>
                <w:sz w:val="22"/>
                <w:szCs w:val="22"/>
              </w:rPr>
            </w:pPr>
            <w:r w:rsidRPr="19D9072E">
              <w:rPr>
                <w:rFonts w:ascii="Garamond" w:eastAsia="Garamond" w:hAnsi="Garamond" w:cs="Garamond"/>
                <w:color w:val="000000" w:themeColor="text1"/>
                <w:sz w:val="22"/>
                <w:szCs w:val="22"/>
              </w:rPr>
              <w:t>Business &amp; Decision No</w:t>
            </w:r>
            <w:r w:rsidR="00880D39">
              <w:rPr>
                <w:rFonts w:ascii="Garamond" w:eastAsia="Garamond" w:hAnsi="Garamond" w:cs="Garamond"/>
                <w:color w:val="000000" w:themeColor="text1"/>
                <w:sz w:val="22"/>
                <w:szCs w:val="22"/>
              </w:rPr>
              <w:t>r</w:t>
            </w:r>
            <w:r w:rsidRPr="19D9072E">
              <w:rPr>
                <w:rFonts w:ascii="Garamond" w:eastAsia="Garamond" w:hAnsi="Garamond" w:cs="Garamond"/>
                <w:color w:val="000000" w:themeColor="text1"/>
                <w:sz w:val="22"/>
                <w:szCs w:val="22"/>
              </w:rPr>
              <w:t>th America (PA) Inc.</w:t>
            </w:r>
          </w:p>
        </w:tc>
        <w:tc>
          <w:tcPr>
            <w:tcW w:w="450" w:type="dxa"/>
          </w:tcPr>
          <w:p w14:paraId="77D39EC3" w14:textId="77777777" w:rsidR="00FD302B" w:rsidRPr="005F2B09" w:rsidRDefault="00FD302B" w:rsidP="00286567">
            <w:pPr>
              <w:rPr>
                <w:rFonts w:ascii="Garamond" w:hAnsi="Garamond"/>
                <w:sz w:val="22"/>
              </w:rPr>
            </w:pPr>
          </w:p>
        </w:tc>
        <w:tc>
          <w:tcPr>
            <w:tcW w:w="5328" w:type="dxa"/>
            <w:tcBorders>
              <w:bottom w:val="single" w:sz="4" w:space="0" w:color="auto"/>
            </w:tcBorders>
          </w:tcPr>
          <w:p w14:paraId="0C7E95E8" w14:textId="2C8B92A6" w:rsidR="00AD6963" w:rsidRPr="005F2B09" w:rsidRDefault="23C5D6D8" w:rsidP="19D9072E">
            <w:pPr>
              <w:rPr>
                <w:rFonts w:ascii="Garamond" w:eastAsia="Garamond" w:hAnsi="Garamond" w:cs="Garamond"/>
                <w:color w:val="000000" w:themeColor="text1"/>
                <w:sz w:val="22"/>
                <w:szCs w:val="22"/>
              </w:rPr>
            </w:pPr>
            <w:r w:rsidRPr="19D9072E">
              <w:rPr>
                <w:rFonts w:ascii="Garamond" w:eastAsia="Garamond" w:hAnsi="Garamond" w:cs="Garamond"/>
                <w:color w:val="000000" w:themeColor="text1"/>
                <w:sz w:val="22"/>
                <w:szCs w:val="22"/>
              </w:rPr>
              <w:t>443-454-5162</w:t>
            </w:r>
          </w:p>
        </w:tc>
      </w:tr>
      <w:tr w:rsidR="00AD6963" w:rsidRPr="005F2B09" w14:paraId="6316AFF0" w14:textId="77777777" w:rsidTr="19D9072E">
        <w:tc>
          <w:tcPr>
            <w:tcW w:w="5130" w:type="dxa"/>
            <w:tcBorders>
              <w:top w:val="single" w:sz="4" w:space="0" w:color="auto"/>
            </w:tcBorders>
          </w:tcPr>
          <w:p w14:paraId="7353F4B8" w14:textId="77777777" w:rsidR="00AD6963" w:rsidRPr="005F2B09" w:rsidRDefault="00FD302B" w:rsidP="00286567">
            <w:pPr>
              <w:rPr>
                <w:rFonts w:ascii="Garamond" w:hAnsi="Garamond"/>
                <w:sz w:val="22"/>
              </w:rPr>
            </w:pPr>
            <w:r w:rsidRPr="19D9072E">
              <w:rPr>
                <w:rFonts w:ascii="Garamond" w:hAnsi="Garamond"/>
                <w:sz w:val="22"/>
                <w:szCs w:val="22"/>
              </w:rPr>
              <w:t>Respondent Firm</w:t>
            </w:r>
          </w:p>
          <w:p w14:paraId="76E01FF7" w14:textId="2711655D" w:rsidR="00FD302B" w:rsidRPr="005F2B09" w:rsidRDefault="0F97DE78" w:rsidP="19D9072E">
            <w:pPr>
              <w:rPr>
                <w:rFonts w:ascii="Garamond" w:eastAsia="Garamond" w:hAnsi="Garamond" w:cs="Garamond"/>
                <w:color w:val="000000" w:themeColor="text1"/>
                <w:sz w:val="22"/>
                <w:szCs w:val="22"/>
              </w:rPr>
            </w:pPr>
            <w:r w:rsidRPr="19D9072E">
              <w:rPr>
                <w:rFonts w:ascii="Garamond" w:eastAsia="Garamond" w:hAnsi="Garamond" w:cs="Garamond"/>
                <w:color w:val="000000" w:themeColor="text1"/>
                <w:sz w:val="22"/>
                <w:szCs w:val="22"/>
              </w:rPr>
              <w:t>15333 N. Pima Road, Suite 103</w:t>
            </w:r>
          </w:p>
        </w:tc>
        <w:tc>
          <w:tcPr>
            <w:tcW w:w="450" w:type="dxa"/>
          </w:tcPr>
          <w:p w14:paraId="0F3740F1" w14:textId="77777777" w:rsidR="00AD6963" w:rsidRPr="005F2B09" w:rsidRDefault="00AD6963" w:rsidP="00286567">
            <w:pPr>
              <w:rPr>
                <w:rFonts w:ascii="Garamond" w:hAnsi="Garamond"/>
                <w:sz w:val="22"/>
              </w:rPr>
            </w:pPr>
          </w:p>
        </w:tc>
        <w:tc>
          <w:tcPr>
            <w:tcW w:w="5328" w:type="dxa"/>
            <w:tcBorders>
              <w:top w:val="single" w:sz="4" w:space="0" w:color="auto"/>
            </w:tcBorders>
          </w:tcPr>
          <w:p w14:paraId="55C31AEB" w14:textId="77777777" w:rsidR="00FD302B" w:rsidRPr="005F2B09" w:rsidRDefault="00FD302B" w:rsidP="00286567">
            <w:pPr>
              <w:rPr>
                <w:rFonts w:ascii="Garamond" w:hAnsi="Garamond"/>
                <w:sz w:val="22"/>
              </w:rPr>
            </w:pPr>
            <w:r w:rsidRPr="005F2B09">
              <w:rPr>
                <w:rFonts w:ascii="Garamond" w:hAnsi="Garamond"/>
                <w:sz w:val="22"/>
              </w:rPr>
              <w:t>Telephone Number</w:t>
            </w:r>
          </w:p>
          <w:p w14:paraId="38EC7A25" w14:textId="361E416C" w:rsidR="00AD6963" w:rsidRPr="005F2B09" w:rsidRDefault="1EB74EA9" w:rsidP="19D9072E">
            <w:pPr>
              <w:rPr>
                <w:rFonts w:ascii="Garamond" w:hAnsi="Garamond"/>
                <w:sz w:val="22"/>
                <w:szCs w:val="22"/>
              </w:rPr>
            </w:pPr>
            <w:r w:rsidRPr="19D9072E">
              <w:rPr>
                <w:rFonts w:ascii="Garamond" w:hAnsi="Garamond"/>
                <w:sz w:val="22"/>
                <w:szCs w:val="22"/>
              </w:rPr>
              <w:t>NA</w:t>
            </w:r>
          </w:p>
        </w:tc>
      </w:tr>
      <w:tr w:rsidR="00FD302B" w:rsidRPr="005F2B09" w14:paraId="6D0E5630" w14:textId="77777777" w:rsidTr="19D9072E">
        <w:tc>
          <w:tcPr>
            <w:tcW w:w="5130" w:type="dxa"/>
            <w:tcBorders>
              <w:top w:val="single" w:sz="4" w:space="0" w:color="auto"/>
            </w:tcBorders>
          </w:tcPr>
          <w:p w14:paraId="78686380" w14:textId="77777777" w:rsidR="00FD302B" w:rsidRPr="005F2B09" w:rsidRDefault="00FD302B" w:rsidP="00286567">
            <w:pPr>
              <w:rPr>
                <w:rFonts w:ascii="Garamond" w:hAnsi="Garamond"/>
                <w:sz w:val="22"/>
              </w:rPr>
            </w:pPr>
            <w:r w:rsidRPr="005F2B09">
              <w:rPr>
                <w:rFonts w:ascii="Garamond" w:hAnsi="Garamond"/>
                <w:sz w:val="22"/>
              </w:rPr>
              <w:t>Address</w:t>
            </w:r>
          </w:p>
        </w:tc>
        <w:tc>
          <w:tcPr>
            <w:tcW w:w="450" w:type="dxa"/>
          </w:tcPr>
          <w:p w14:paraId="57BE131E" w14:textId="77777777" w:rsidR="00FD302B" w:rsidRPr="005F2B09" w:rsidRDefault="00FD302B" w:rsidP="00286567">
            <w:pPr>
              <w:rPr>
                <w:rFonts w:ascii="Garamond" w:hAnsi="Garamond"/>
                <w:sz w:val="22"/>
              </w:rPr>
            </w:pPr>
          </w:p>
        </w:tc>
        <w:tc>
          <w:tcPr>
            <w:tcW w:w="5328" w:type="dxa"/>
            <w:tcBorders>
              <w:top w:val="single" w:sz="4" w:space="0" w:color="auto"/>
            </w:tcBorders>
          </w:tcPr>
          <w:p w14:paraId="31F05C36" w14:textId="77777777" w:rsidR="00FD302B" w:rsidRPr="005F2B09" w:rsidRDefault="00FD302B" w:rsidP="00286567">
            <w:pPr>
              <w:rPr>
                <w:rFonts w:ascii="Garamond" w:hAnsi="Garamond"/>
                <w:sz w:val="22"/>
              </w:rPr>
            </w:pPr>
            <w:r w:rsidRPr="005F2B09">
              <w:rPr>
                <w:rFonts w:ascii="Garamond" w:hAnsi="Garamond"/>
                <w:sz w:val="22"/>
              </w:rPr>
              <w:t>Fax Number</w:t>
            </w:r>
          </w:p>
        </w:tc>
      </w:tr>
      <w:tr w:rsidR="00AD6963" w:rsidRPr="005F2B09" w14:paraId="3D1D7D51" w14:textId="77777777" w:rsidTr="19D9072E">
        <w:tc>
          <w:tcPr>
            <w:tcW w:w="5130" w:type="dxa"/>
            <w:tcBorders>
              <w:bottom w:val="single" w:sz="4" w:space="0" w:color="auto"/>
            </w:tcBorders>
          </w:tcPr>
          <w:p w14:paraId="5A0D4FB8" w14:textId="0B1F95BF" w:rsidR="00AD6963" w:rsidRPr="005F2B09" w:rsidRDefault="1CF93D67" w:rsidP="19D9072E">
            <w:pPr>
              <w:rPr>
                <w:rFonts w:ascii="Garamond" w:eastAsia="Garamond" w:hAnsi="Garamond" w:cs="Garamond"/>
                <w:color w:val="000000" w:themeColor="text1"/>
                <w:sz w:val="22"/>
                <w:szCs w:val="22"/>
              </w:rPr>
            </w:pPr>
            <w:r w:rsidRPr="19D9072E">
              <w:rPr>
                <w:rFonts w:ascii="Garamond" w:eastAsia="Garamond" w:hAnsi="Garamond" w:cs="Garamond"/>
                <w:color w:val="000000" w:themeColor="text1"/>
                <w:sz w:val="22"/>
                <w:szCs w:val="22"/>
              </w:rPr>
              <w:t>Scottsdale, Arizona 85260</w:t>
            </w:r>
          </w:p>
        </w:tc>
        <w:tc>
          <w:tcPr>
            <w:tcW w:w="450" w:type="dxa"/>
          </w:tcPr>
          <w:p w14:paraId="4BB82F6B" w14:textId="77777777" w:rsidR="00AD6963" w:rsidRPr="005F2B09" w:rsidRDefault="00AD6963" w:rsidP="00286567">
            <w:pPr>
              <w:rPr>
                <w:rFonts w:ascii="Garamond" w:hAnsi="Garamond"/>
                <w:sz w:val="22"/>
              </w:rPr>
            </w:pPr>
          </w:p>
        </w:tc>
        <w:tc>
          <w:tcPr>
            <w:tcW w:w="5328" w:type="dxa"/>
            <w:tcBorders>
              <w:bottom w:val="single" w:sz="4" w:space="0" w:color="auto"/>
            </w:tcBorders>
          </w:tcPr>
          <w:p w14:paraId="73FFF316" w14:textId="5FD9D3EE" w:rsidR="00AD6963" w:rsidRPr="005F2B09" w:rsidRDefault="001830EF" w:rsidP="19D9072E">
            <w:pPr>
              <w:rPr>
                <w:rFonts w:ascii="Garamond" w:eastAsia="Garamond" w:hAnsi="Garamond" w:cs="Garamond"/>
                <w:color w:val="000000" w:themeColor="text1"/>
                <w:sz w:val="22"/>
                <w:szCs w:val="22"/>
                <w:u w:val="single"/>
              </w:rPr>
            </w:pPr>
            <w:hyperlink r:id="rId16">
              <w:r w:rsidR="14882B9F" w:rsidRPr="19D9072E">
                <w:rPr>
                  <w:rStyle w:val="Hyperlink"/>
                  <w:rFonts w:ascii="Garamond" w:eastAsia="Garamond" w:hAnsi="Garamond" w:cs="Garamond"/>
                  <w:color w:val="000000" w:themeColor="text1"/>
                  <w:sz w:val="22"/>
                  <w:szCs w:val="22"/>
                </w:rPr>
                <w:t>dean.allen@bndna.com</w:t>
              </w:r>
            </w:hyperlink>
          </w:p>
        </w:tc>
      </w:tr>
      <w:tr w:rsidR="00FD302B" w:rsidRPr="005F2B09" w14:paraId="61041DEF" w14:textId="77777777" w:rsidTr="19D9072E">
        <w:tc>
          <w:tcPr>
            <w:tcW w:w="5130" w:type="dxa"/>
            <w:tcBorders>
              <w:bottom w:val="single" w:sz="4" w:space="0" w:color="auto"/>
            </w:tcBorders>
          </w:tcPr>
          <w:p w14:paraId="2F5D5CAD" w14:textId="77777777" w:rsidR="00FD302B" w:rsidRPr="005F2B09" w:rsidRDefault="00FD302B" w:rsidP="00286567">
            <w:pPr>
              <w:rPr>
                <w:rFonts w:ascii="Garamond" w:hAnsi="Garamond"/>
                <w:sz w:val="22"/>
              </w:rPr>
            </w:pPr>
            <w:r w:rsidRPr="005F2B09">
              <w:rPr>
                <w:rFonts w:ascii="Garamond" w:hAnsi="Garamond"/>
                <w:sz w:val="22"/>
              </w:rPr>
              <w:t>City/State/Zip Code</w:t>
            </w:r>
          </w:p>
          <w:p w14:paraId="2BB920EE" w14:textId="29A5A91F" w:rsidR="00FD302B" w:rsidRPr="005F2B09" w:rsidRDefault="2E004065" w:rsidP="19D9072E">
            <w:pPr>
              <w:rPr>
                <w:rFonts w:ascii="Garamond" w:hAnsi="Garamond"/>
                <w:sz w:val="22"/>
                <w:szCs w:val="22"/>
              </w:rPr>
            </w:pPr>
            <w:r w:rsidRPr="19D9072E">
              <w:rPr>
                <w:rFonts w:ascii="Garamond" w:hAnsi="Garamond"/>
                <w:sz w:val="22"/>
                <w:szCs w:val="22"/>
              </w:rPr>
              <w:t>Dean Allen</w:t>
            </w:r>
          </w:p>
        </w:tc>
        <w:tc>
          <w:tcPr>
            <w:tcW w:w="450" w:type="dxa"/>
          </w:tcPr>
          <w:p w14:paraId="78311A42" w14:textId="77777777" w:rsidR="00FD302B" w:rsidRPr="005F2B09" w:rsidRDefault="00FD302B" w:rsidP="00286567">
            <w:pPr>
              <w:rPr>
                <w:rFonts w:ascii="Garamond" w:hAnsi="Garamond"/>
                <w:sz w:val="22"/>
              </w:rPr>
            </w:pPr>
          </w:p>
        </w:tc>
        <w:tc>
          <w:tcPr>
            <w:tcW w:w="5328" w:type="dxa"/>
            <w:tcBorders>
              <w:bottom w:val="single" w:sz="4" w:space="0" w:color="auto"/>
            </w:tcBorders>
          </w:tcPr>
          <w:p w14:paraId="0EC940FA" w14:textId="77777777" w:rsidR="00FD302B" w:rsidRPr="005F2B09" w:rsidRDefault="00FD302B" w:rsidP="00286567">
            <w:pPr>
              <w:rPr>
                <w:rFonts w:ascii="Garamond" w:hAnsi="Garamond"/>
                <w:sz w:val="22"/>
              </w:rPr>
            </w:pPr>
            <w:r w:rsidRPr="19D9072E">
              <w:rPr>
                <w:rFonts w:ascii="Garamond" w:hAnsi="Garamond"/>
                <w:sz w:val="22"/>
                <w:szCs w:val="22"/>
              </w:rPr>
              <w:t>Email Address</w:t>
            </w:r>
          </w:p>
          <w:p w14:paraId="59CE78FB" w14:textId="6CE199E9" w:rsidR="00FD302B" w:rsidRPr="005F2B09" w:rsidRDefault="2295660C" w:rsidP="19D9072E">
            <w:pPr>
              <w:rPr>
                <w:color w:val="000000" w:themeColor="text1"/>
              </w:rPr>
            </w:pPr>
            <w:r>
              <w:rPr>
                <w:noProof/>
              </w:rPr>
              <w:drawing>
                <wp:inline distT="0" distB="0" distL="0" distR="0" wp14:anchorId="09466655" wp14:editId="6EC4BF60">
                  <wp:extent cx="971550" cy="161925"/>
                  <wp:effectExtent l="0" t="0" r="0" b="0"/>
                  <wp:docPr id="1562113210" name="Picture 2114756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4756105"/>
                          <pic:cNvPicPr/>
                        </pic:nvPicPr>
                        <pic:blipFill>
                          <a:blip r:embed="rId17">
                            <a:extLst>
                              <a:ext uri="{28A0092B-C50C-407E-A947-70E740481C1C}">
                                <a14:useLocalDpi xmlns:a14="http://schemas.microsoft.com/office/drawing/2010/main" val="0"/>
                              </a:ext>
                            </a:extLst>
                          </a:blip>
                          <a:stretch>
                            <a:fillRect/>
                          </a:stretch>
                        </pic:blipFill>
                        <pic:spPr>
                          <a:xfrm>
                            <a:off x="0" y="0"/>
                            <a:ext cx="971550" cy="161925"/>
                          </a:xfrm>
                          <a:prstGeom prst="rect">
                            <a:avLst/>
                          </a:prstGeom>
                        </pic:spPr>
                      </pic:pic>
                    </a:graphicData>
                  </a:graphic>
                </wp:inline>
              </w:drawing>
            </w:r>
          </w:p>
        </w:tc>
      </w:tr>
      <w:tr w:rsidR="00FD302B" w:rsidRPr="005F2B09" w14:paraId="34ACBE92" w14:textId="77777777" w:rsidTr="19D9072E">
        <w:tc>
          <w:tcPr>
            <w:tcW w:w="5130" w:type="dxa"/>
            <w:tcBorders>
              <w:bottom w:val="single" w:sz="4" w:space="0" w:color="auto"/>
            </w:tcBorders>
          </w:tcPr>
          <w:p w14:paraId="75FD311D" w14:textId="77777777" w:rsidR="00FD302B" w:rsidRPr="005F2B09" w:rsidRDefault="00FD302B" w:rsidP="00286567">
            <w:pPr>
              <w:rPr>
                <w:rFonts w:ascii="Garamond" w:hAnsi="Garamond"/>
                <w:sz w:val="22"/>
              </w:rPr>
            </w:pPr>
            <w:r w:rsidRPr="005F2B09">
              <w:rPr>
                <w:rFonts w:ascii="Garamond" w:hAnsi="Garamond"/>
                <w:sz w:val="22"/>
              </w:rPr>
              <w:t>Representative</w:t>
            </w:r>
          </w:p>
          <w:p w14:paraId="0D5216D5" w14:textId="3E5B7AC3" w:rsidR="00FD302B" w:rsidRPr="005F2B09" w:rsidRDefault="069DE405" w:rsidP="19D9072E">
            <w:pPr>
              <w:rPr>
                <w:rFonts w:ascii="Garamond" w:hAnsi="Garamond"/>
                <w:sz w:val="22"/>
                <w:szCs w:val="22"/>
              </w:rPr>
            </w:pPr>
            <w:r w:rsidRPr="19D9072E">
              <w:rPr>
                <w:rFonts w:ascii="Garamond" w:hAnsi="Garamond"/>
                <w:sz w:val="22"/>
                <w:szCs w:val="22"/>
              </w:rPr>
              <w:t>5/08/2020</w:t>
            </w:r>
          </w:p>
        </w:tc>
        <w:tc>
          <w:tcPr>
            <w:tcW w:w="450" w:type="dxa"/>
          </w:tcPr>
          <w:p w14:paraId="21428F12" w14:textId="77777777" w:rsidR="00FD302B" w:rsidRPr="005F2B09" w:rsidRDefault="00FD302B" w:rsidP="00286567">
            <w:pPr>
              <w:rPr>
                <w:rFonts w:ascii="Garamond" w:hAnsi="Garamond"/>
                <w:sz w:val="22"/>
              </w:rPr>
            </w:pPr>
          </w:p>
        </w:tc>
        <w:tc>
          <w:tcPr>
            <w:tcW w:w="5328" w:type="dxa"/>
            <w:tcBorders>
              <w:bottom w:val="single" w:sz="4" w:space="0" w:color="auto"/>
            </w:tcBorders>
          </w:tcPr>
          <w:p w14:paraId="11776708" w14:textId="77777777" w:rsidR="00FD302B" w:rsidRPr="005F2B09" w:rsidRDefault="00FD302B" w:rsidP="00286567">
            <w:pPr>
              <w:rPr>
                <w:rFonts w:ascii="Garamond" w:hAnsi="Garamond"/>
                <w:sz w:val="22"/>
              </w:rPr>
            </w:pPr>
            <w:r w:rsidRPr="19D9072E">
              <w:rPr>
                <w:rFonts w:ascii="Garamond" w:hAnsi="Garamond"/>
                <w:sz w:val="22"/>
                <w:szCs w:val="22"/>
              </w:rPr>
              <w:t>Authorizing Signature</w:t>
            </w:r>
          </w:p>
          <w:p w14:paraId="2CB847F1" w14:textId="6CF82CC6" w:rsidR="00FD302B" w:rsidRPr="005F2B09" w:rsidRDefault="418DAD6D" w:rsidP="19D9072E">
            <w:pPr>
              <w:rPr>
                <w:rFonts w:ascii="Garamond" w:eastAsia="Garamond" w:hAnsi="Garamond" w:cs="Garamond"/>
                <w:color w:val="000000" w:themeColor="text1"/>
                <w:sz w:val="22"/>
                <w:szCs w:val="22"/>
              </w:rPr>
            </w:pPr>
            <w:r w:rsidRPr="19D9072E">
              <w:rPr>
                <w:rFonts w:ascii="Garamond" w:eastAsia="Garamond" w:hAnsi="Garamond" w:cs="Garamond"/>
                <w:color w:val="000000" w:themeColor="text1"/>
                <w:sz w:val="22"/>
                <w:szCs w:val="22"/>
              </w:rPr>
              <w:t>Dean Allen, President Mi-Case</w:t>
            </w:r>
          </w:p>
        </w:tc>
      </w:tr>
      <w:tr w:rsidR="00AD6963" w:rsidRPr="005F2B09" w14:paraId="300A5685" w14:textId="77777777" w:rsidTr="19D9072E">
        <w:tc>
          <w:tcPr>
            <w:tcW w:w="5130" w:type="dxa"/>
            <w:tcBorders>
              <w:top w:val="single" w:sz="4" w:space="0" w:color="auto"/>
            </w:tcBorders>
          </w:tcPr>
          <w:p w14:paraId="6217AE98" w14:textId="77777777" w:rsidR="00AD6963" w:rsidRPr="005F2B09" w:rsidRDefault="00AD6963" w:rsidP="00286567">
            <w:pPr>
              <w:rPr>
                <w:rFonts w:ascii="Garamond" w:hAnsi="Garamond"/>
                <w:sz w:val="22"/>
              </w:rPr>
            </w:pPr>
            <w:r w:rsidRPr="005F2B09">
              <w:rPr>
                <w:rFonts w:ascii="Garamond" w:hAnsi="Garamond"/>
                <w:sz w:val="22"/>
              </w:rPr>
              <w:t>Date</w:t>
            </w:r>
          </w:p>
        </w:tc>
        <w:tc>
          <w:tcPr>
            <w:tcW w:w="450" w:type="dxa"/>
          </w:tcPr>
          <w:p w14:paraId="4191E8F7" w14:textId="77777777" w:rsidR="00AD6963" w:rsidRPr="005F2B09" w:rsidRDefault="00AD6963" w:rsidP="00286567">
            <w:pPr>
              <w:rPr>
                <w:rFonts w:ascii="Garamond" w:hAnsi="Garamond"/>
                <w:sz w:val="22"/>
              </w:rPr>
            </w:pPr>
          </w:p>
        </w:tc>
        <w:tc>
          <w:tcPr>
            <w:tcW w:w="5328" w:type="dxa"/>
            <w:tcBorders>
              <w:top w:val="single" w:sz="4" w:space="0" w:color="auto"/>
            </w:tcBorders>
          </w:tcPr>
          <w:p w14:paraId="15A32D37" w14:textId="77777777" w:rsidR="00AD6963" w:rsidRPr="005F2B09" w:rsidRDefault="00AD6963" w:rsidP="00286567">
            <w:pPr>
              <w:rPr>
                <w:rFonts w:ascii="Garamond" w:hAnsi="Garamond"/>
                <w:sz w:val="22"/>
              </w:rPr>
            </w:pPr>
            <w:r w:rsidRPr="005F2B09">
              <w:rPr>
                <w:rFonts w:ascii="Garamond" w:hAnsi="Garamond"/>
                <w:sz w:val="22"/>
              </w:rPr>
              <w:t>Printed Name and Title</w:t>
            </w:r>
          </w:p>
        </w:tc>
      </w:tr>
    </w:tbl>
    <w:p w14:paraId="17A6075B" w14:textId="77777777"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14:paraId="5774FC22" w14:textId="77777777" w:rsidR="007C6B08" w:rsidRPr="005F2B09" w:rsidRDefault="00B8617A" w:rsidP="00286567">
      <w:pPr>
        <w:ind w:left="360"/>
        <w:jc w:val="center"/>
        <w:rPr>
          <w:rFonts w:ascii="Garamond" w:hAnsi="Garamond"/>
          <w:sz w:val="22"/>
        </w:rPr>
      </w:pPr>
      <w:r w:rsidRPr="005F2B09">
        <w:rPr>
          <w:rFonts w:ascii="Garamond" w:hAnsi="Garamond"/>
          <w:sz w:val="22"/>
        </w:rPr>
        <w:t xml:space="preserve">Page ________ </w:t>
      </w:r>
      <w:r w:rsidR="007C6B08" w:rsidRPr="005F2B09">
        <w:rPr>
          <w:rFonts w:ascii="Garamond" w:hAnsi="Garamond"/>
          <w:sz w:val="22"/>
        </w:rPr>
        <w:t>of __________</w:t>
      </w:r>
    </w:p>
    <w:p w14:paraId="3DF98888" w14:textId="77777777" w:rsidR="0056743B" w:rsidRPr="005F2B09" w:rsidRDefault="0056743B" w:rsidP="00286567">
      <w:pPr>
        <w:ind w:left="360"/>
        <w:jc w:val="center"/>
        <w:rPr>
          <w:rFonts w:ascii="Garamond" w:hAnsi="Garamond"/>
        </w:rPr>
      </w:pPr>
    </w:p>
    <w:p w14:paraId="533D3DAB" w14:textId="45C7B976" w:rsidR="19D9072E" w:rsidRDefault="0056743B" w:rsidP="19D9072E">
      <w:pPr>
        <w:ind w:left="360"/>
        <w:jc w:val="center"/>
      </w:pPr>
      <w:r w:rsidRPr="19D9072E">
        <w:rPr>
          <w:rFonts w:ascii="Garamond" w:hAnsi="Garamond"/>
          <w:b/>
          <w:bCs/>
        </w:rPr>
        <w:t>FORM MUST BE COMPLETED IN ITS ENTIRETY WITH COMPLETED LETTERS OF COMMITMENT.</w:t>
      </w:r>
    </w:p>
    <w:tbl>
      <w:tblPr>
        <w:tblW w:w="0" w:type="auto"/>
        <w:tblLayout w:type="fixed"/>
        <w:tblLook w:val="01E0" w:firstRow="1" w:lastRow="1" w:firstColumn="1" w:lastColumn="1" w:noHBand="0" w:noVBand="0"/>
      </w:tblPr>
      <w:tblGrid>
        <w:gridCol w:w="3600"/>
        <w:gridCol w:w="3600"/>
        <w:gridCol w:w="3600"/>
      </w:tblGrid>
      <w:tr w:rsidR="19D9072E" w14:paraId="4513A413" w14:textId="77777777" w:rsidTr="19D9072E">
        <w:tc>
          <w:tcPr>
            <w:tcW w:w="3600" w:type="dxa"/>
          </w:tcPr>
          <w:p w14:paraId="6869A54C" w14:textId="62D69666" w:rsidR="19D9072E" w:rsidRDefault="19D9072E" w:rsidP="19D9072E">
            <w:pPr>
              <w:rPr>
                <w:rFonts w:ascii="Garamond" w:eastAsia="Garamond" w:hAnsi="Garamond" w:cs="Garamond"/>
                <w:color w:val="000000" w:themeColor="text1"/>
                <w:sz w:val="22"/>
                <w:szCs w:val="22"/>
              </w:rPr>
            </w:pPr>
          </w:p>
        </w:tc>
        <w:tc>
          <w:tcPr>
            <w:tcW w:w="3600" w:type="dxa"/>
          </w:tcPr>
          <w:p w14:paraId="3FD36DEB" w14:textId="5CACE88E" w:rsidR="19D9072E" w:rsidRDefault="19D9072E" w:rsidP="19D9072E">
            <w:pPr>
              <w:rPr>
                <w:rFonts w:ascii="Garamond" w:eastAsia="Garamond" w:hAnsi="Garamond" w:cs="Garamond"/>
                <w:color w:val="000000" w:themeColor="text1"/>
                <w:sz w:val="22"/>
                <w:szCs w:val="22"/>
              </w:rPr>
            </w:pPr>
          </w:p>
        </w:tc>
        <w:tc>
          <w:tcPr>
            <w:tcW w:w="3600" w:type="dxa"/>
          </w:tcPr>
          <w:p w14:paraId="1A22BBF5" w14:textId="3AB1FF93" w:rsidR="19D9072E" w:rsidRDefault="19D9072E" w:rsidP="19D9072E">
            <w:pPr>
              <w:rPr>
                <w:rFonts w:ascii="Garamond" w:eastAsia="Garamond" w:hAnsi="Garamond" w:cs="Garamond"/>
                <w:color w:val="000000" w:themeColor="text1"/>
                <w:sz w:val="22"/>
                <w:szCs w:val="22"/>
              </w:rPr>
            </w:pPr>
          </w:p>
        </w:tc>
      </w:tr>
      <w:tr w:rsidR="19D9072E" w14:paraId="209BBCCE" w14:textId="77777777" w:rsidTr="19D9072E">
        <w:tc>
          <w:tcPr>
            <w:tcW w:w="3600" w:type="dxa"/>
          </w:tcPr>
          <w:p w14:paraId="1CFD394A" w14:textId="77CED417" w:rsidR="19D9072E" w:rsidRDefault="19D9072E" w:rsidP="19D9072E">
            <w:pPr>
              <w:rPr>
                <w:rFonts w:ascii="Garamond" w:eastAsia="Garamond" w:hAnsi="Garamond" w:cs="Garamond"/>
                <w:color w:val="000000" w:themeColor="text1"/>
                <w:sz w:val="22"/>
                <w:szCs w:val="22"/>
              </w:rPr>
            </w:pPr>
          </w:p>
        </w:tc>
        <w:tc>
          <w:tcPr>
            <w:tcW w:w="3600" w:type="dxa"/>
          </w:tcPr>
          <w:p w14:paraId="6534ECEE" w14:textId="2697D6BD" w:rsidR="19D9072E" w:rsidRDefault="19D9072E" w:rsidP="19D9072E">
            <w:pPr>
              <w:rPr>
                <w:rFonts w:ascii="Garamond" w:eastAsia="Garamond" w:hAnsi="Garamond" w:cs="Garamond"/>
                <w:color w:val="000000" w:themeColor="text1"/>
                <w:sz w:val="22"/>
                <w:szCs w:val="22"/>
              </w:rPr>
            </w:pPr>
          </w:p>
        </w:tc>
        <w:tc>
          <w:tcPr>
            <w:tcW w:w="3600" w:type="dxa"/>
          </w:tcPr>
          <w:p w14:paraId="6322F024" w14:textId="42F6A470" w:rsidR="19D9072E" w:rsidRDefault="19D9072E" w:rsidP="19D9072E">
            <w:pPr>
              <w:rPr>
                <w:rFonts w:ascii="Garamond" w:eastAsia="Garamond" w:hAnsi="Garamond" w:cs="Garamond"/>
                <w:color w:val="000000" w:themeColor="text1"/>
                <w:sz w:val="22"/>
                <w:szCs w:val="22"/>
              </w:rPr>
            </w:pPr>
          </w:p>
        </w:tc>
      </w:tr>
      <w:tr w:rsidR="19D9072E" w14:paraId="6D48715B" w14:textId="77777777" w:rsidTr="19D9072E">
        <w:tc>
          <w:tcPr>
            <w:tcW w:w="3600" w:type="dxa"/>
          </w:tcPr>
          <w:p w14:paraId="75BA9CFE" w14:textId="50DC48EB" w:rsidR="19D9072E" w:rsidRDefault="19D9072E" w:rsidP="19D9072E">
            <w:pPr>
              <w:rPr>
                <w:rFonts w:ascii="Garamond" w:eastAsia="Garamond" w:hAnsi="Garamond" w:cs="Garamond"/>
                <w:color w:val="000000" w:themeColor="text1"/>
                <w:sz w:val="22"/>
                <w:szCs w:val="22"/>
              </w:rPr>
            </w:pPr>
          </w:p>
        </w:tc>
        <w:tc>
          <w:tcPr>
            <w:tcW w:w="3600" w:type="dxa"/>
          </w:tcPr>
          <w:p w14:paraId="6734D471" w14:textId="20C84A5C" w:rsidR="19D9072E" w:rsidRDefault="19D9072E" w:rsidP="19D9072E">
            <w:pPr>
              <w:rPr>
                <w:rFonts w:ascii="Garamond" w:eastAsia="Garamond" w:hAnsi="Garamond" w:cs="Garamond"/>
                <w:color w:val="000000" w:themeColor="text1"/>
                <w:sz w:val="22"/>
                <w:szCs w:val="22"/>
              </w:rPr>
            </w:pPr>
          </w:p>
        </w:tc>
        <w:tc>
          <w:tcPr>
            <w:tcW w:w="3600" w:type="dxa"/>
          </w:tcPr>
          <w:p w14:paraId="3B38228E" w14:textId="384761EC" w:rsidR="19D9072E" w:rsidRDefault="19D9072E" w:rsidP="19D9072E">
            <w:pPr>
              <w:rPr>
                <w:rFonts w:ascii="Garamond" w:eastAsia="Garamond" w:hAnsi="Garamond" w:cs="Garamond"/>
                <w:color w:val="000000" w:themeColor="text1"/>
                <w:sz w:val="22"/>
                <w:szCs w:val="22"/>
              </w:rPr>
            </w:pPr>
          </w:p>
        </w:tc>
      </w:tr>
      <w:tr w:rsidR="19D9072E" w14:paraId="7177AD7A" w14:textId="77777777" w:rsidTr="19D9072E">
        <w:tc>
          <w:tcPr>
            <w:tcW w:w="3600" w:type="dxa"/>
          </w:tcPr>
          <w:p w14:paraId="594AEC6B" w14:textId="6175D6EE" w:rsidR="19D9072E" w:rsidRDefault="19D9072E" w:rsidP="19D9072E">
            <w:pPr>
              <w:rPr>
                <w:rFonts w:ascii="Garamond" w:eastAsia="Garamond" w:hAnsi="Garamond" w:cs="Garamond"/>
                <w:color w:val="000000" w:themeColor="text1"/>
                <w:sz w:val="22"/>
                <w:szCs w:val="22"/>
              </w:rPr>
            </w:pPr>
          </w:p>
        </w:tc>
        <w:tc>
          <w:tcPr>
            <w:tcW w:w="3600" w:type="dxa"/>
          </w:tcPr>
          <w:p w14:paraId="752C8828" w14:textId="513ADB6D" w:rsidR="19D9072E" w:rsidRDefault="19D9072E" w:rsidP="19D9072E">
            <w:pPr>
              <w:rPr>
                <w:rFonts w:ascii="Garamond" w:eastAsia="Garamond" w:hAnsi="Garamond" w:cs="Garamond"/>
                <w:color w:val="000000" w:themeColor="text1"/>
                <w:sz w:val="22"/>
                <w:szCs w:val="22"/>
              </w:rPr>
            </w:pPr>
          </w:p>
        </w:tc>
        <w:tc>
          <w:tcPr>
            <w:tcW w:w="3600" w:type="dxa"/>
          </w:tcPr>
          <w:p w14:paraId="17254246" w14:textId="11FE63D7" w:rsidR="19D9072E" w:rsidRDefault="19D9072E" w:rsidP="19D9072E">
            <w:pPr>
              <w:rPr>
                <w:rFonts w:ascii="Garamond" w:eastAsia="Garamond" w:hAnsi="Garamond" w:cs="Garamond"/>
                <w:color w:val="000000" w:themeColor="text1"/>
                <w:sz w:val="22"/>
                <w:szCs w:val="22"/>
                <w:u w:val="single"/>
              </w:rPr>
            </w:pPr>
          </w:p>
        </w:tc>
      </w:tr>
    </w:tbl>
    <w:p w14:paraId="3405470B" w14:textId="4330B659" w:rsidR="19D9072E" w:rsidRDefault="19D9072E" w:rsidP="19D9072E">
      <w:pPr>
        <w:ind w:left="360"/>
        <w:jc w:val="center"/>
        <w:rPr>
          <w:rFonts w:ascii="Garamond" w:hAnsi="Garamond"/>
          <w:b/>
          <w:bCs/>
        </w:rPr>
      </w:pPr>
    </w:p>
    <w:sectPr w:rsidR="19D9072E"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3D781" w14:textId="77777777" w:rsidR="001830EF" w:rsidRDefault="001830EF">
      <w:pPr>
        <w:spacing w:line="20" w:lineRule="exact"/>
      </w:pPr>
    </w:p>
  </w:endnote>
  <w:endnote w:type="continuationSeparator" w:id="0">
    <w:p w14:paraId="4A2B204D" w14:textId="77777777" w:rsidR="001830EF" w:rsidRDefault="001830EF">
      <w:r>
        <w:t xml:space="preserve"> </w:t>
      </w:r>
    </w:p>
  </w:endnote>
  <w:endnote w:type="continuationNotice" w:id="1">
    <w:p w14:paraId="0489707D" w14:textId="77777777" w:rsidR="001830EF" w:rsidRDefault="001830E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395A9"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F474CA">
      <w:rPr>
        <w:rStyle w:val="PageNumber"/>
        <w:rFonts w:ascii="Calibri" w:hAnsi="Calibri"/>
        <w:noProof/>
        <w:sz w:val="20"/>
      </w:rPr>
      <w:t>1</w:t>
    </w:r>
    <w:r w:rsidRPr="00A766C1">
      <w:rPr>
        <w:rStyle w:val="PageNumber"/>
        <w:rFonts w:ascii="Calibri" w:hAnsi="Calibri"/>
        <w:sz w:val="20"/>
      </w:rPr>
      <w:fldChar w:fldCharType="end"/>
    </w:r>
  </w:p>
  <w:p w14:paraId="3F6156B3"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F4E5A" w14:textId="77777777" w:rsidR="001830EF" w:rsidRDefault="001830EF">
      <w:r>
        <w:separator/>
      </w:r>
    </w:p>
  </w:footnote>
  <w:footnote w:type="continuationSeparator" w:id="0">
    <w:p w14:paraId="7F3334AE" w14:textId="77777777" w:rsidR="001830EF" w:rsidRDefault="001830EF">
      <w:r>
        <w:continuationSeparator/>
      </w:r>
    </w:p>
  </w:footnote>
  <w:footnote w:type="continuationNotice" w:id="1">
    <w:p w14:paraId="3CAA3B69" w14:textId="77777777" w:rsidR="001830EF" w:rsidRDefault="001830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144"/>
    <w:rsid w:val="00051EF3"/>
    <w:rsid w:val="00055AE0"/>
    <w:rsid w:val="00060E0B"/>
    <w:rsid w:val="00063877"/>
    <w:rsid w:val="00064C75"/>
    <w:rsid w:val="00065A33"/>
    <w:rsid w:val="00070D7C"/>
    <w:rsid w:val="00074AB8"/>
    <w:rsid w:val="00081052"/>
    <w:rsid w:val="00083501"/>
    <w:rsid w:val="000875D1"/>
    <w:rsid w:val="00091AC0"/>
    <w:rsid w:val="00094432"/>
    <w:rsid w:val="000A22C8"/>
    <w:rsid w:val="000B524B"/>
    <w:rsid w:val="000B7D5B"/>
    <w:rsid w:val="000D4315"/>
    <w:rsid w:val="00120B5D"/>
    <w:rsid w:val="00120F7A"/>
    <w:rsid w:val="0012295B"/>
    <w:rsid w:val="00130BE9"/>
    <w:rsid w:val="00130FC6"/>
    <w:rsid w:val="00137B30"/>
    <w:rsid w:val="00143535"/>
    <w:rsid w:val="00144C48"/>
    <w:rsid w:val="00146A1F"/>
    <w:rsid w:val="001528E3"/>
    <w:rsid w:val="0015757B"/>
    <w:rsid w:val="00157E88"/>
    <w:rsid w:val="001652D5"/>
    <w:rsid w:val="0016532C"/>
    <w:rsid w:val="00176357"/>
    <w:rsid w:val="00176D5D"/>
    <w:rsid w:val="0018090B"/>
    <w:rsid w:val="001829B2"/>
    <w:rsid w:val="001830EF"/>
    <w:rsid w:val="0018656F"/>
    <w:rsid w:val="001A39DF"/>
    <w:rsid w:val="001B6617"/>
    <w:rsid w:val="001C3040"/>
    <w:rsid w:val="001E35E9"/>
    <w:rsid w:val="00204670"/>
    <w:rsid w:val="00226829"/>
    <w:rsid w:val="00240495"/>
    <w:rsid w:val="00241C4B"/>
    <w:rsid w:val="002634AC"/>
    <w:rsid w:val="00264C7E"/>
    <w:rsid w:val="002652F1"/>
    <w:rsid w:val="0027262F"/>
    <w:rsid w:val="00274CA7"/>
    <w:rsid w:val="00286567"/>
    <w:rsid w:val="00287061"/>
    <w:rsid w:val="002A7A52"/>
    <w:rsid w:val="002B1B2C"/>
    <w:rsid w:val="002B54B7"/>
    <w:rsid w:val="002B7983"/>
    <w:rsid w:val="002C1503"/>
    <w:rsid w:val="002C3E02"/>
    <w:rsid w:val="002D1E62"/>
    <w:rsid w:val="002D1FC2"/>
    <w:rsid w:val="002D5B09"/>
    <w:rsid w:val="002E5E1B"/>
    <w:rsid w:val="002E6A4F"/>
    <w:rsid w:val="002F2DEB"/>
    <w:rsid w:val="002F493F"/>
    <w:rsid w:val="0030461E"/>
    <w:rsid w:val="003155B3"/>
    <w:rsid w:val="003213F6"/>
    <w:rsid w:val="00326BBE"/>
    <w:rsid w:val="00336765"/>
    <w:rsid w:val="0035148F"/>
    <w:rsid w:val="0035520B"/>
    <w:rsid w:val="0036104C"/>
    <w:rsid w:val="00374F8F"/>
    <w:rsid w:val="003843F1"/>
    <w:rsid w:val="003867F4"/>
    <w:rsid w:val="0039630E"/>
    <w:rsid w:val="003A5633"/>
    <w:rsid w:val="003B21F4"/>
    <w:rsid w:val="003C7A34"/>
    <w:rsid w:val="003D6AEB"/>
    <w:rsid w:val="003E129B"/>
    <w:rsid w:val="003E5905"/>
    <w:rsid w:val="003E749A"/>
    <w:rsid w:val="004203EF"/>
    <w:rsid w:val="00421915"/>
    <w:rsid w:val="004241AA"/>
    <w:rsid w:val="004262AD"/>
    <w:rsid w:val="0043330B"/>
    <w:rsid w:val="0043374D"/>
    <w:rsid w:val="00433E27"/>
    <w:rsid w:val="0045384F"/>
    <w:rsid w:val="004611A5"/>
    <w:rsid w:val="0046244D"/>
    <w:rsid w:val="00465D7F"/>
    <w:rsid w:val="004733DD"/>
    <w:rsid w:val="004750F5"/>
    <w:rsid w:val="00477F20"/>
    <w:rsid w:val="00480652"/>
    <w:rsid w:val="0048126F"/>
    <w:rsid w:val="00485547"/>
    <w:rsid w:val="00490AAB"/>
    <w:rsid w:val="0049479E"/>
    <w:rsid w:val="00495FCE"/>
    <w:rsid w:val="004A1D2C"/>
    <w:rsid w:val="004B4727"/>
    <w:rsid w:val="004C4A0D"/>
    <w:rsid w:val="004C5C25"/>
    <w:rsid w:val="004D04D8"/>
    <w:rsid w:val="004E2BB3"/>
    <w:rsid w:val="004F01CC"/>
    <w:rsid w:val="004F0BBB"/>
    <w:rsid w:val="004F344F"/>
    <w:rsid w:val="005120D9"/>
    <w:rsid w:val="0051440A"/>
    <w:rsid w:val="0051675E"/>
    <w:rsid w:val="00517BFE"/>
    <w:rsid w:val="005336EA"/>
    <w:rsid w:val="00536B86"/>
    <w:rsid w:val="005374C3"/>
    <w:rsid w:val="00543CB4"/>
    <w:rsid w:val="005462A5"/>
    <w:rsid w:val="00547B2B"/>
    <w:rsid w:val="00554866"/>
    <w:rsid w:val="00566D57"/>
    <w:rsid w:val="0056743B"/>
    <w:rsid w:val="005826C4"/>
    <w:rsid w:val="00584B16"/>
    <w:rsid w:val="00586848"/>
    <w:rsid w:val="00593109"/>
    <w:rsid w:val="005A5B3A"/>
    <w:rsid w:val="005B3F17"/>
    <w:rsid w:val="005B5815"/>
    <w:rsid w:val="005C30A1"/>
    <w:rsid w:val="005D0AFC"/>
    <w:rsid w:val="005F2B09"/>
    <w:rsid w:val="00610CE0"/>
    <w:rsid w:val="00616CB7"/>
    <w:rsid w:val="00623990"/>
    <w:rsid w:val="006264B2"/>
    <w:rsid w:val="00635042"/>
    <w:rsid w:val="0064178C"/>
    <w:rsid w:val="00641D44"/>
    <w:rsid w:val="00647646"/>
    <w:rsid w:val="00653FEC"/>
    <w:rsid w:val="00671FF7"/>
    <w:rsid w:val="006804A5"/>
    <w:rsid w:val="0068145F"/>
    <w:rsid w:val="00684121"/>
    <w:rsid w:val="00685F7A"/>
    <w:rsid w:val="00694C9D"/>
    <w:rsid w:val="00695C01"/>
    <w:rsid w:val="006A177A"/>
    <w:rsid w:val="006A4D56"/>
    <w:rsid w:val="006A635A"/>
    <w:rsid w:val="006A698C"/>
    <w:rsid w:val="006A70A0"/>
    <w:rsid w:val="006B13CB"/>
    <w:rsid w:val="006B3895"/>
    <w:rsid w:val="006C6761"/>
    <w:rsid w:val="006D1FAF"/>
    <w:rsid w:val="006E05C8"/>
    <w:rsid w:val="006E4953"/>
    <w:rsid w:val="006E4C9E"/>
    <w:rsid w:val="006E56E3"/>
    <w:rsid w:val="006F27F2"/>
    <w:rsid w:val="006F3353"/>
    <w:rsid w:val="0070540F"/>
    <w:rsid w:val="00706817"/>
    <w:rsid w:val="00723D2C"/>
    <w:rsid w:val="007279B0"/>
    <w:rsid w:val="00730EEF"/>
    <w:rsid w:val="0073190C"/>
    <w:rsid w:val="0073296D"/>
    <w:rsid w:val="00733929"/>
    <w:rsid w:val="00734E0C"/>
    <w:rsid w:val="00747C0A"/>
    <w:rsid w:val="00750ECE"/>
    <w:rsid w:val="00752360"/>
    <w:rsid w:val="00765534"/>
    <w:rsid w:val="007676D2"/>
    <w:rsid w:val="00770FA6"/>
    <w:rsid w:val="007742C4"/>
    <w:rsid w:val="00791A88"/>
    <w:rsid w:val="007C0223"/>
    <w:rsid w:val="007C09A3"/>
    <w:rsid w:val="007C120C"/>
    <w:rsid w:val="007C6B08"/>
    <w:rsid w:val="007D2BB4"/>
    <w:rsid w:val="007F48CC"/>
    <w:rsid w:val="00801F43"/>
    <w:rsid w:val="00805CE8"/>
    <w:rsid w:val="00806DD7"/>
    <w:rsid w:val="00811A63"/>
    <w:rsid w:val="0081470A"/>
    <w:rsid w:val="00826B95"/>
    <w:rsid w:val="0083168E"/>
    <w:rsid w:val="00831754"/>
    <w:rsid w:val="00834B3A"/>
    <w:rsid w:val="00846562"/>
    <w:rsid w:val="00850C98"/>
    <w:rsid w:val="00865E31"/>
    <w:rsid w:val="008671A2"/>
    <w:rsid w:val="008803F5"/>
    <w:rsid w:val="00880D39"/>
    <w:rsid w:val="00894B1A"/>
    <w:rsid w:val="008A0C90"/>
    <w:rsid w:val="008A154A"/>
    <w:rsid w:val="008A73D0"/>
    <w:rsid w:val="008C4538"/>
    <w:rsid w:val="008C5963"/>
    <w:rsid w:val="008D1DC6"/>
    <w:rsid w:val="008D69A2"/>
    <w:rsid w:val="008E5E44"/>
    <w:rsid w:val="008F7AC2"/>
    <w:rsid w:val="009160AE"/>
    <w:rsid w:val="00924244"/>
    <w:rsid w:val="00937E98"/>
    <w:rsid w:val="00941C2A"/>
    <w:rsid w:val="00946D23"/>
    <w:rsid w:val="00950D33"/>
    <w:rsid w:val="00951D8A"/>
    <w:rsid w:val="0095606C"/>
    <w:rsid w:val="00956E29"/>
    <w:rsid w:val="00960199"/>
    <w:rsid w:val="00960D51"/>
    <w:rsid w:val="009625ED"/>
    <w:rsid w:val="00975B51"/>
    <w:rsid w:val="009764AA"/>
    <w:rsid w:val="00977BDB"/>
    <w:rsid w:val="00980B2D"/>
    <w:rsid w:val="00981CBD"/>
    <w:rsid w:val="0098436E"/>
    <w:rsid w:val="00996D32"/>
    <w:rsid w:val="009A0A69"/>
    <w:rsid w:val="009A41BE"/>
    <w:rsid w:val="009B4CA6"/>
    <w:rsid w:val="009B5FEB"/>
    <w:rsid w:val="009C2DF2"/>
    <w:rsid w:val="009C5AB5"/>
    <w:rsid w:val="009D1623"/>
    <w:rsid w:val="009D59A1"/>
    <w:rsid w:val="009E4DF1"/>
    <w:rsid w:val="00A05BBB"/>
    <w:rsid w:val="00A13B1A"/>
    <w:rsid w:val="00A23557"/>
    <w:rsid w:val="00A23941"/>
    <w:rsid w:val="00A33250"/>
    <w:rsid w:val="00A36A18"/>
    <w:rsid w:val="00A43FF6"/>
    <w:rsid w:val="00A55869"/>
    <w:rsid w:val="00A65D5A"/>
    <w:rsid w:val="00A712F1"/>
    <w:rsid w:val="00A766C1"/>
    <w:rsid w:val="00A9232C"/>
    <w:rsid w:val="00A95360"/>
    <w:rsid w:val="00A974CB"/>
    <w:rsid w:val="00AA3A6F"/>
    <w:rsid w:val="00AB1FB2"/>
    <w:rsid w:val="00AD6963"/>
    <w:rsid w:val="00AE6B8B"/>
    <w:rsid w:val="00AF49CC"/>
    <w:rsid w:val="00B05D47"/>
    <w:rsid w:val="00B17860"/>
    <w:rsid w:val="00B32B83"/>
    <w:rsid w:val="00B507F9"/>
    <w:rsid w:val="00B53CDF"/>
    <w:rsid w:val="00B54D2F"/>
    <w:rsid w:val="00B555D3"/>
    <w:rsid w:val="00B555EE"/>
    <w:rsid w:val="00B67DF7"/>
    <w:rsid w:val="00B825E6"/>
    <w:rsid w:val="00B85D16"/>
    <w:rsid w:val="00B8617A"/>
    <w:rsid w:val="00B90F6B"/>
    <w:rsid w:val="00BA1F6D"/>
    <w:rsid w:val="00BA4515"/>
    <w:rsid w:val="00BB7EC5"/>
    <w:rsid w:val="00BC738B"/>
    <w:rsid w:val="00BD55EE"/>
    <w:rsid w:val="00BE48B0"/>
    <w:rsid w:val="00BF205F"/>
    <w:rsid w:val="00BF2FAE"/>
    <w:rsid w:val="00BF3043"/>
    <w:rsid w:val="00BF473C"/>
    <w:rsid w:val="00C05C29"/>
    <w:rsid w:val="00C10562"/>
    <w:rsid w:val="00C14CB2"/>
    <w:rsid w:val="00C1691F"/>
    <w:rsid w:val="00C17463"/>
    <w:rsid w:val="00C232D2"/>
    <w:rsid w:val="00C23C88"/>
    <w:rsid w:val="00C27C1F"/>
    <w:rsid w:val="00C33553"/>
    <w:rsid w:val="00C372B1"/>
    <w:rsid w:val="00C427B0"/>
    <w:rsid w:val="00C50C6D"/>
    <w:rsid w:val="00C555C4"/>
    <w:rsid w:val="00C63E95"/>
    <w:rsid w:val="00C6789A"/>
    <w:rsid w:val="00C80CB0"/>
    <w:rsid w:val="00C92964"/>
    <w:rsid w:val="00C9467D"/>
    <w:rsid w:val="00C94A38"/>
    <w:rsid w:val="00CA076A"/>
    <w:rsid w:val="00CA737B"/>
    <w:rsid w:val="00CA7D6F"/>
    <w:rsid w:val="00CB0BA0"/>
    <w:rsid w:val="00CC136C"/>
    <w:rsid w:val="00CC4193"/>
    <w:rsid w:val="00CC78CB"/>
    <w:rsid w:val="00CD0CCE"/>
    <w:rsid w:val="00CD6EBE"/>
    <w:rsid w:val="00CE3A6C"/>
    <w:rsid w:val="00CE6AAE"/>
    <w:rsid w:val="00CF2476"/>
    <w:rsid w:val="00D074FC"/>
    <w:rsid w:val="00D17DA2"/>
    <w:rsid w:val="00D25C8B"/>
    <w:rsid w:val="00D44D0D"/>
    <w:rsid w:val="00D4613A"/>
    <w:rsid w:val="00D61EDC"/>
    <w:rsid w:val="00D6748C"/>
    <w:rsid w:val="00D715F5"/>
    <w:rsid w:val="00D72777"/>
    <w:rsid w:val="00D74EB0"/>
    <w:rsid w:val="00D7642E"/>
    <w:rsid w:val="00D76835"/>
    <w:rsid w:val="00D76C12"/>
    <w:rsid w:val="00D829BA"/>
    <w:rsid w:val="00D82C81"/>
    <w:rsid w:val="00D947BE"/>
    <w:rsid w:val="00D96E4E"/>
    <w:rsid w:val="00D97043"/>
    <w:rsid w:val="00DA040A"/>
    <w:rsid w:val="00DA5092"/>
    <w:rsid w:val="00DB25F4"/>
    <w:rsid w:val="00DB686A"/>
    <w:rsid w:val="00DC1D7C"/>
    <w:rsid w:val="00DC47D8"/>
    <w:rsid w:val="00DD1A7B"/>
    <w:rsid w:val="00DD2C7E"/>
    <w:rsid w:val="00DF32C8"/>
    <w:rsid w:val="00E03B78"/>
    <w:rsid w:val="00E13D74"/>
    <w:rsid w:val="00E20C4F"/>
    <w:rsid w:val="00E21B8B"/>
    <w:rsid w:val="00E36E1C"/>
    <w:rsid w:val="00E41582"/>
    <w:rsid w:val="00E45DEE"/>
    <w:rsid w:val="00E522A2"/>
    <w:rsid w:val="00E57E8B"/>
    <w:rsid w:val="00E70CD9"/>
    <w:rsid w:val="00E879F5"/>
    <w:rsid w:val="00E95F6E"/>
    <w:rsid w:val="00EA2644"/>
    <w:rsid w:val="00EC172E"/>
    <w:rsid w:val="00EC5A97"/>
    <w:rsid w:val="00EC5EBD"/>
    <w:rsid w:val="00EC7E51"/>
    <w:rsid w:val="00EE0262"/>
    <w:rsid w:val="00EE1198"/>
    <w:rsid w:val="00EE327F"/>
    <w:rsid w:val="00EE6DAA"/>
    <w:rsid w:val="00EE7D23"/>
    <w:rsid w:val="00EF0FF7"/>
    <w:rsid w:val="00EF7207"/>
    <w:rsid w:val="00F06E5B"/>
    <w:rsid w:val="00F1223E"/>
    <w:rsid w:val="00F1710D"/>
    <w:rsid w:val="00F231B1"/>
    <w:rsid w:val="00F30CBA"/>
    <w:rsid w:val="00F411ED"/>
    <w:rsid w:val="00F41DC3"/>
    <w:rsid w:val="00F43723"/>
    <w:rsid w:val="00F454F2"/>
    <w:rsid w:val="00F47253"/>
    <w:rsid w:val="00F474CA"/>
    <w:rsid w:val="00F51EB3"/>
    <w:rsid w:val="00F521DD"/>
    <w:rsid w:val="00F631EE"/>
    <w:rsid w:val="00F707EC"/>
    <w:rsid w:val="00F74518"/>
    <w:rsid w:val="00F85EB5"/>
    <w:rsid w:val="00F92168"/>
    <w:rsid w:val="00F9343C"/>
    <w:rsid w:val="00FC25A6"/>
    <w:rsid w:val="00FC50AB"/>
    <w:rsid w:val="00FD1255"/>
    <w:rsid w:val="00FD14CE"/>
    <w:rsid w:val="00FD302B"/>
    <w:rsid w:val="00FE280A"/>
    <w:rsid w:val="00FE6070"/>
    <w:rsid w:val="00FE682E"/>
    <w:rsid w:val="00FE74DE"/>
    <w:rsid w:val="00FF5889"/>
    <w:rsid w:val="01889E3A"/>
    <w:rsid w:val="01C36AA2"/>
    <w:rsid w:val="02025BD5"/>
    <w:rsid w:val="02E343A6"/>
    <w:rsid w:val="069DE405"/>
    <w:rsid w:val="09666201"/>
    <w:rsid w:val="0BA7EA08"/>
    <w:rsid w:val="0F97DE78"/>
    <w:rsid w:val="14882B9F"/>
    <w:rsid w:val="15D6725E"/>
    <w:rsid w:val="19D9072E"/>
    <w:rsid w:val="1ACFD1AC"/>
    <w:rsid w:val="1CF93D67"/>
    <w:rsid w:val="1D28AF78"/>
    <w:rsid w:val="1D75012C"/>
    <w:rsid w:val="1EB74EA9"/>
    <w:rsid w:val="2080441E"/>
    <w:rsid w:val="2295660C"/>
    <w:rsid w:val="23C5D6D8"/>
    <w:rsid w:val="27E7FA5E"/>
    <w:rsid w:val="28047769"/>
    <w:rsid w:val="2807D2CB"/>
    <w:rsid w:val="29D3B2AC"/>
    <w:rsid w:val="2E004065"/>
    <w:rsid w:val="2E11A08F"/>
    <w:rsid w:val="34B0EE4C"/>
    <w:rsid w:val="35F17ABB"/>
    <w:rsid w:val="3600CC65"/>
    <w:rsid w:val="382F56EB"/>
    <w:rsid w:val="3ADC9E80"/>
    <w:rsid w:val="3F0ECC72"/>
    <w:rsid w:val="3FEC70AE"/>
    <w:rsid w:val="3FFCD26F"/>
    <w:rsid w:val="407A1B18"/>
    <w:rsid w:val="418DAD6D"/>
    <w:rsid w:val="420C448B"/>
    <w:rsid w:val="438C1E1B"/>
    <w:rsid w:val="46657C78"/>
    <w:rsid w:val="4717D587"/>
    <w:rsid w:val="47411506"/>
    <w:rsid w:val="47C0FA14"/>
    <w:rsid w:val="4A67C54B"/>
    <w:rsid w:val="505FA3D8"/>
    <w:rsid w:val="51EE971B"/>
    <w:rsid w:val="56F87A3E"/>
    <w:rsid w:val="58A89ADE"/>
    <w:rsid w:val="59F6A87E"/>
    <w:rsid w:val="5D1BF4BA"/>
    <w:rsid w:val="5E0CC11E"/>
    <w:rsid w:val="5FBF2026"/>
    <w:rsid w:val="60234F16"/>
    <w:rsid w:val="63A16999"/>
    <w:rsid w:val="677B2180"/>
    <w:rsid w:val="6BA101E6"/>
    <w:rsid w:val="6F6458F0"/>
    <w:rsid w:val="760E6BD8"/>
    <w:rsid w:val="76A85F5D"/>
    <w:rsid w:val="76FFE7B5"/>
    <w:rsid w:val="792D9523"/>
    <w:rsid w:val="7988CFFD"/>
    <w:rsid w:val="7F1E9156"/>
    <w:rsid w:val="7F306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77BE6260"/>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8317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va.gov/osdb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va.gov/osdbu/"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mailto:dean.allen@bndna.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doa/2862.htm" TargetMode="External"/><Relationship Id="rId5" Type="http://schemas.openxmlformats.org/officeDocument/2006/relationships/styles" Target="styles.xml"/><Relationship Id="rId15" Type="http://schemas.openxmlformats.org/officeDocument/2006/relationships/hyperlink" Target="mailto:indianaveteranspreference@idoa.in.gov" TargetMode="External"/><Relationship Id="rId10" Type="http://schemas.openxmlformats.org/officeDocument/2006/relationships/hyperlink" Target="http://www.va.gov/osdb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gov/idoa/2352.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B74E2C7DE30546BF7FE019E21290F2" ma:contentTypeVersion="13" ma:contentTypeDescription="Create a new document." ma:contentTypeScope="" ma:versionID="09d9d10038282e9214ade30a4f2e70c5">
  <xsd:schema xmlns:xsd="http://www.w3.org/2001/XMLSchema" xmlns:xs="http://www.w3.org/2001/XMLSchema" xmlns:p="http://schemas.microsoft.com/office/2006/metadata/properties" xmlns:ns1="http://schemas.microsoft.com/sharepoint/v3" xmlns:ns2="72451722-d3ce-48b8-a1f6-36344de827fd" xmlns:ns3="a6adb4fe-1393-4a1f-be2a-ab404cacc071" targetNamespace="http://schemas.microsoft.com/office/2006/metadata/properties" ma:root="true" ma:fieldsID="c28afcb9a8ecb230ec8fc3b3cd6dc314" ns1:_="" ns2:_="" ns3:_="">
    <xsd:import namespace="http://schemas.microsoft.com/sharepoint/v3"/>
    <xsd:import namespace="72451722-d3ce-48b8-a1f6-36344de827fd"/>
    <xsd:import namespace="a6adb4fe-1393-4a1f-be2a-ab404cacc0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451722-d3ce-48b8-a1f6-36344de827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db4fe-1393-4a1f-be2a-ab404cacc0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40B252-EABF-4892-924F-054A677B6573}">
  <ds:schemaRefs>
    <ds:schemaRef ds:uri="http://schemas.microsoft.com/sharepoint/v3/contenttype/forms"/>
  </ds:schemaRefs>
</ds:datastoreItem>
</file>

<file path=customXml/itemProps2.xml><?xml version="1.0" encoding="utf-8"?>
<ds:datastoreItem xmlns:ds="http://schemas.openxmlformats.org/officeDocument/2006/customXml" ds:itemID="{79F25B2C-F4EE-4629-A001-5A5FC851409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FEF377E-A42C-44CF-98CF-0D0D0B0A9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2451722-d3ce-48b8-a1f6-36344de827fd"/>
    <ds:schemaRef ds:uri="a6adb4fe-1393-4a1f-be2a-ab404cacc0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72</TotalTime>
  <Pages>2</Pages>
  <Words>928</Words>
  <Characters>5296</Characters>
  <Application>Microsoft Office Word</Application>
  <DocSecurity>0</DocSecurity>
  <Lines>44</Lines>
  <Paragraphs>12</Paragraphs>
  <ScaleCrop>false</ScaleCrop>
  <Company>State of Indiana</Company>
  <LinksUpToDate>false</LinksUpToDate>
  <CharactersWithSpaces>6212</CharactersWithSpaces>
  <SharedDoc>false</SharedDoc>
  <HLinks>
    <vt:vector size="42" baseType="variant">
      <vt:variant>
        <vt:i4>4259878</vt:i4>
      </vt:variant>
      <vt:variant>
        <vt:i4>18</vt:i4>
      </vt:variant>
      <vt:variant>
        <vt:i4>0</vt:i4>
      </vt:variant>
      <vt:variant>
        <vt:i4>5</vt:i4>
      </vt:variant>
      <vt:variant>
        <vt:lpwstr>mailto:dean.allen@bndna.com</vt:lpwstr>
      </vt:variant>
      <vt:variant>
        <vt:lpwstr/>
      </vt:variant>
      <vt:variant>
        <vt:i4>4653094</vt:i4>
      </vt:variant>
      <vt:variant>
        <vt:i4>15</vt:i4>
      </vt:variant>
      <vt:variant>
        <vt:i4>0</vt:i4>
      </vt:variant>
      <vt:variant>
        <vt:i4>5</vt:i4>
      </vt:variant>
      <vt:variant>
        <vt:lpwstr>mailto:indianaveteranspreference@idoa.in.gov</vt:lpwstr>
      </vt:variant>
      <vt:variant>
        <vt:lpwstr/>
      </vt:variant>
      <vt:variant>
        <vt:i4>1703967</vt:i4>
      </vt:variant>
      <vt:variant>
        <vt:i4>12</vt:i4>
      </vt:variant>
      <vt:variant>
        <vt:i4>0</vt:i4>
      </vt:variant>
      <vt:variant>
        <vt:i4>5</vt:i4>
      </vt:variant>
      <vt:variant>
        <vt:lpwstr>https://www.in.gov/idoa/2352.htm</vt:lpwstr>
      </vt:variant>
      <vt:variant>
        <vt:lpwstr/>
      </vt:variant>
      <vt:variant>
        <vt:i4>852062</vt:i4>
      </vt:variant>
      <vt:variant>
        <vt:i4>9</vt:i4>
      </vt:variant>
      <vt:variant>
        <vt:i4>0</vt:i4>
      </vt:variant>
      <vt:variant>
        <vt:i4>5</vt:i4>
      </vt:variant>
      <vt:variant>
        <vt:lpwstr>http://www.va.gov/osdbu/</vt:lpwstr>
      </vt:variant>
      <vt:variant>
        <vt:lpwstr/>
      </vt:variant>
      <vt:variant>
        <vt:i4>852062</vt:i4>
      </vt:variant>
      <vt:variant>
        <vt:i4>6</vt:i4>
      </vt:variant>
      <vt:variant>
        <vt:i4>0</vt:i4>
      </vt:variant>
      <vt:variant>
        <vt:i4>5</vt:i4>
      </vt:variant>
      <vt:variant>
        <vt:lpwstr>http://www.va.gov/osdbu/</vt:lpwstr>
      </vt:variant>
      <vt:variant>
        <vt:lpwstr/>
      </vt:variant>
      <vt:variant>
        <vt:i4>1114140</vt:i4>
      </vt:variant>
      <vt:variant>
        <vt:i4>3</vt:i4>
      </vt:variant>
      <vt:variant>
        <vt:i4>0</vt:i4>
      </vt:variant>
      <vt:variant>
        <vt:i4>5</vt:i4>
      </vt:variant>
      <vt:variant>
        <vt:lpwstr>https://www.in.gov/idoa/2862.htm</vt:lpwstr>
      </vt:variant>
      <vt:variant>
        <vt:lpwstr/>
      </vt:variant>
      <vt:variant>
        <vt:i4>852062</vt:i4>
      </vt:variant>
      <vt:variant>
        <vt:i4>0</vt:i4>
      </vt:variant>
      <vt:variant>
        <vt:i4>0</vt:i4>
      </vt:variant>
      <vt:variant>
        <vt:i4>5</vt:i4>
      </vt:variant>
      <vt:variant>
        <vt:lpwstr>http://www.va.gov/osdbu/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Joe Miles</cp:lastModifiedBy>
  <cp:revision>53</cp:revision>
  <cp:lastPrinted>2015-04-22T14:59:00Z</cp:lastPrinted>
  <dcterms:created xsi:type="dcterms:W3CDTF">2020-04-02T23:22:00Z</dcterms:created>
  <dcterms:modified xsi:type="dcterms:W3CDTF">2020-05-08T17:06:00Z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0x0101009FB74E2C7DE30546BF7FE019E21290F2</vt:lpwstr>
  </property>
</Properties>
</file>